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8F394F" w14:textId="0871FC98" w:rsidR="007759D6" w:rsidRPr="006225CA" w:rsidRDefault="6242187E" w:rsidP="004E0EB1">
      <w:pPr>
        <w:spacing w:after="0" w:line="240" w:lineRule="auto"/>
        <w:jc w:val="center"/>
        <w:rPr>
          <w:rFonts w:ascii="Times New Roman" w:hAnsi="Times New Roman" w:cs="Times New Roman"/>
          <w:b/>
          <w:bCs/>
          <w:sz w:val="32"/>
          <w:szCs w:val="32"/>
        </w:rPr>
      </w:pPr>
      <w:r w:rsidRPr="006225CA">
        <w:rPr>
          <w:rFonts w:ascii="Times New Roman" w:hAnsi="Times New Roman" w:cs="Times New Roman"/>
          <w:b/>
          <w:bCs/>
          <w:sz w:val="32"/>
          <w:szCs w:val="32"/>
        </w:rPr>
        <w:t>Tervishoiuteenuste</w:t>
      </w:r>
      <w:r w:rsidR="007759D6" w:rsidRPr="006225CA">
        <w:rPr>
          <w:rFonts w:ascii="Times New Roman" w:hAnsi="Times New Roman" w:cs="Times New Roman"/>
          <w:b/>
          <w:bCs/>
          <w:sz w:val="32"/>
          <w:szCs w:val="32"/>
        </w:rPr>
        <w:t xml:space="preserve"> korraldamise seaduse ja teiste seaduste muutmise seadus</w:t>
      </w:r>
    </w:p>
    <w:p w14:paraId="29F566E9" w14:textId="77777777" w:rsidR="00E66745" w:rsidRDefault="00E66745" w:rsidP="004E0EB1">
      <w:pPr>
        <w:spacing w:after="0" w:line="240" w:lineRule="auto"/>
      </w:pPr>
    </w:p>
    <w:p w14:paraId="7946F999" w14:textId="77777777" w:rsidR="007759D6" w:rsidRPr="003654B3" w:rsidRDefault="007759D6" w:rsidP="004E0EB1">
      <w:pPr>
        <w:pStyle w:val="Loendilik"/>
        <w:numPr>
          <w:ilvl w:val="0"/>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 xml:space="preserve">Sissejuhatus </w:t>
      </w:r>
    </w:p>
    <w:p w14:paraId="32E26662" w14:textId="77777777" w:rsidR="007759D6" w:rsidRPr="00076EA4" w:rsidRDefault="007759D6" w:rsidP="004E0EB1">
      <w:pPr>
        <w:spacing w:after="0" w:line="240" w:lineRule="auto"/>
        <w:rPr>
          <w:rFonts w:ascii="Times New Roman" w:hAnsi="Times New Roman"/>
          <w:sz w:val="24"/>
          <w:lang w:eastAsia="et-EE"/>
        </w:rPr>
      </w:pPr>
    </w:p>
    <w:p w14:paraId="327E848F" w14:textId="77777777" w:rsidR="007759D6" w:rsidRPr="003654B3" w:rsidRDefault="007759D6" w:rsidP="004E0EB1">
      <w:pPr>
        <w:pStyle w:val="Loendilik"/>
        <w:numPr>
          <w:ilvl w:val="1"/>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 xml:space="preserve"> </w:t>
      </w:r>
      <w:commentRangeStart w:id="0"/>
      <w:r w:rsidRPr="005D2823">
        <w:rPr>
          <w:rFonts w:ascii="Times New Roman" w:hAnsi="Times New Roman"/>
          <w:b/>
          <w:bCs/>
          <w:sz w:val="24"/>
          <w:szCs w:val="24"/>
        </w:rPr>
        <w:t>Sisukokkuvõte</w:t>
      </w:r>
      <w:commentRangeEnd w:id="0"/>
      <w:r w:rsidR="00647FF8">
        <w:rPr>
          <w:rStyle w:val="Kommentaariviide"/>
          <w:rFonts w:ascii="Arial" w:eastAsia="Times New Roman" w:hAnsi="Arial" w:cs="Times New Roman"/>
          <w:kern w:val="0"/>
          <w14:ligatures w14:val="none"/>
        </w:rPr>
        <w:commentReference w:id="0"/>
      </w:r>
    </w:p>
    <w:p w14:paraId="3AB03C50" w14:textId="77777777" w:rsidR="007759D6" w:rsidRPr="00076EA4" w:rsidRDefault="007759D6" w:rsidP="004E0EB1">
      <w:pPr>
        <w:spacing w:after="0" w:line="240" w:lineRule="auto"/>
        <w:jc w:val="both"/>
        <w:rPr>
          <w:rFonts w:ascii="Times New Roman" w:hAnsi="Times New Roman"/>
          <w:bCs/>
          <w:sz w:val="24"/>
        </w:rPr>
      </w:pPr>
    </w:p>
    <w:p w14:paraId="1606A527" w14:textId="77777777" w:rsidR="007759D6" w:rsidRDefault="007759D6" w:rsidP="004E0EB1">
      <w:pPr>
        <w:spacing w:after="0" w:line="240" w:lineRule="auto"/>
        <w:jc w:val="both"/>
        <w:rPr>
          <w:rFonts w:ascii="Times New Roman" w:hAnsi="Times New Roman"/>
          <w:sz w:val="24"/>
          <w:lang w:eastAsia="et-EE"/>
        </w:rPr>
        <w:sectPr w:rsidR="007759D6" w:rsidSect="007759D6">
          <w:footerReference w:type="default" r:id="rId16"/>
          <w:pgSz w:w="11906" w:h="16838"/>
          <w:pgMar w:top="1134" w:right="1134" w:bottom="1134" w:left="1701" w:header="680" w:footer="680" w:gutter="0"/>
          <w:cols w:space="708"/>
          <w:docGrid w:linePitch="360"/>
        </w:sectPr>
      </w:pPr>
    </w:p>
    <w:p w14:paraId="47302876" w14:textId="3DADD134" w:rsidR="00005F78" w:rsidRPr="00CB36F4" w:rsidRDefault="00D26554" w:rsidP="004E0EB1">
      <w:pPr>
        <w:spacing w:after="0" w:line="240" w:lineRule="auto"/>
        <w:jc w:val="both"/>
        <w:rPr>
          <w:rFonts w:ascii="Times New Roman" w:hAnsi="Times New Roman"/>
          <w:sz w:val="24"/>
          <w:szCs w:val="24"/>
          <w:lang w:eastAsia="et-EE"/>
        </w:rPr>
      </w:pPr>
      <w:r w:rsidRPr="00384142">
        <w:rPr>
          <w:rFonts w:ascii="Times New Roman" w:hAnsi="Times New Roman"/>
          <w:sz w:val="24"/>
          <w:szCs w:val="24"/>
          <w:lang w:eastAsia="et-EE"/>
        </w:rPr>
        <w:t xml:space="preserve">Seadusega tehakse erinevates tervisevaldkonna õigusaktides muudatusi, mis on seotud juba jõustunud või </w:t>
      </w:r>
      <w:r w:rsidR="6B090DF1" w:rsidRPr="00384142">
        <w:rPr>
          <w:rFonts w:ascii="Times New Roman" w:hAnsi="Times New Roman"/>
          <w:sz w:val="24"/>
          <w:szCs w:val="24"/>
          <w:lang w:eastAsia="et-EE"/>
        </w:rPr>
        <w:t>lähiaja</w:t>
      </w:r>
      <w:r w:rsidRPr="00384142">
        <w:rPr>
          <w:rFonts w:ascii="Times New Roman" w:hAnsi="Times New Roman"/>
          <w:sz w:val="24"/>
          <w:szCs w:val="24"/>
          <w:lang w:eastAsia="et-EE"/>
        </w:rPr>
        <w:t xml:space="preserve">l jõustuvate muudatustega ning täiendavad neid. </w:t>
      </w:r>
      <w:r w:rsidR="046994C2" w:rsidRPr="00384142">
        <w:rPr>
          <w:rFonts w:ascii="Times New Roman" w:hAnsi="Times New Roman"/>
          <w:sz w:val="24"/>
          <w:szCs w:val="24"/>
          <w:lang w:eastAsia="et-EE"/>
        </w:rPr>
        <w:t xml:space="preserve">Seetõttu on </w:t>
      </w:r>
      <w:r w:rsidR="4E794F80" w:rsidRPr="00384142">
        <w:rPr>
          <w:rFonts w:ascii="Times New Roman" w:hAnsi="Times New Roman"/>
          <w:sz w:val="24"/>
          <w:szCs w:val="24"/>
          <w:lang w:eastAsia="et-EE"/>
        </w:rPr>
        <w:t xml:space="preserve">vajadus neid muudatusi teha </w:t>
      </w:r>
      <w:r w:rsidR="046994C2" w:rsidRPr="00384142">
        <w:rPr>
          <w:rFonts w:ascii="Times New Roman" w:hAnsi="Times New Roman"/>
          <w:sz w:val="24"/>
          <w:szCs w:val="24"/>
          <w:lang w:eastAsia="et-EE"/>
        </w:rPr>
        <w:t>ühtviisi kiireloomuli</w:t>
      </w:r>
      <w:r w:rsidR="4E794F80" w:rsidRPr="00384142">
        <w:rPr>
          <w:rFonts w:ascii="Times New Roman" w:hAnsi="Times New Roman"/>
          <w:sz w:val="24"/>
          <w:szCs w:val="24"/>
          <w:lang w:eastAsia="et-EE"/>
        </w:rPr>
        <w:t>ne</w:t>
      </w:r>
      <w:r w:rsidR="046994C2" w:rsidRPr="00384142">
        <w:rPr>
          <w:rFonts w:ascii="Times New Roman" w:hAnsi="Times New Roman"/>
          <w:sz w:val="24"/>
          <w:szCs w:val="24"/>
          <w:lang w:eastAsia="et-EE"/>
        </w:rPr>
        <w:t>.</w:t>
      </w:r>
      <w:r w:rsidRPr="00384142">
        <w:rPr>
          <w:rFonts w:ascii="Times New Roman" w:hAnsi="Times New Roman"/>
          <w:sz w:val="24"/>
          <w:szCs w:val="24"/>
          <w:lang w:eastAsia="et-EE"/>
        </w:rPr>
        <w:t xml:space="preserve"> Eesmärgiks on õigusselgus ja terviklikkus.</w:t>
      </w:r>
    </w:p>
    <w:p w14:paraId="17FA85B6" w14:textId="2E002B8E" w:rsidR="00005F78" w:rsidRPr="005E793F" w:rsidRDefault="00005F78" w:rsidP="004E0EB1">
      <w:pPr>
        <w:spacing w:after="0" w:line="240" w:lineRule="auto"/>
        <w:jc w:val="both"/>
        <w:rPr>
          <w:rFonts w:ascii="Times New Roman" w:hAnsi="Times New Roman"/>
          <w:sz w:val="24"/>
          <w:szCs w:val="24"/>
          <w:lang w:eastAsia="et-EE"/>
        </w:rPr>
        <w:sectPr w:rsidR="00005F78" w:rsidRPr="005E793F">
          <w:type w:val="continuous"/>
          <w:pgSz w:w="11906" w:h="16838"/>
          <w:pgMar w:top="1418" w:right="680" w:bottom="1418" w:left="1701" w:header="680" w:footer="680" w:gutter="0"/>
          <w:cols w:space="708"/>
          <w:formProt w:val="0"/>
          <w:docGrid w:linePitch="360"/>
        </w:sectPr>
      </w:pPr>
    </w:p>
    <w:p w14:paraId="00E867F8" w14:textId="73BF2F35" w:rsidR="007759D6" w:rsidRPr="00076EA4" w:rsidRDefault="007759D6" w:rsidP="004E0EB1">
      <w:pPr>
        <w:pStyle w:val="Default"/>
        <w:jc w:val="both"/>
        <w:rPr>
          <w:rFonts w:ascii="Times New Roman" w:hAnsi="Times New Roman" w:cs="Times New Roman"/>
        </w:rPr>
      </w:pPr>
    </w:p>
    <w:p w14:paraId="6EE94831" w14:textId="77777777" w:rsidR="007759D6" w:rsidRPr="003654B3" w:rsidRDefault="007759D6" w:rsidP="004E0EB1">
      <w:pPr>
        <w:pStyle w:val="Loendilik"/>
        <w:numPr>
          <w:ilvl w:val="1"/>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 xml:space="preserve"> Eelnõu ettevalmistaja</w:t>
      </w:r>
      <w:permStart w:id="1811708311" w:edGrp="everyone"/>
      <w:permEnd w:id="1811708311"/>
    </w:p>
    <w:p w14:paraId="06837B5D" w14:textId="77777777" w:rsidR="007759D6" w:rsidRPr="00076EA4" w:rsidRDefault="007759D6" w:rsidP="004E0EB1">
      <w:pPr>
        <w:spacing w:after="0" w:line="240" w:lineRule="auto"/>
        <w:jc w:val="both"/>
        <w:rPr>
          <w:rFonts w:ascii="Times New Roman" w:hAnsi="Times New Roman"/>
          <w:bCs/>
          <w:sz w:val="24"/>
        </w:rPr>
      </w:pPr>
    </w:p>
    <w:p w14:paraId="5B03B164" w14:textId="32A0FAC7" w:rsidR="00997A7E" w:rsidRPr="007974E5" w:rsidRDefault="00997A7E" w:rsidP="004E0EB1">
      <w:pPr>
        <w:spacing w:after="0" w:line="240" w:lineRule="auto"/>
        <w:jc w:val="both"/>
        <w:rPr>
          <w:rFonts w:ascii="Times New Roman" w:hAnsi="Times New Roman"/>
          <w:sz w:val="24"/>
          <w:szCs w:val="24"/>
        </w:rPr>
        <w:sectPr w:rsidR="00997A7E" w:rsidRPr="007974E5">
          <w:type w:val="continuous"/>
          <w:pgSz w:w="11906" w:h="16838"/>
          <w:pgMar w:top="1418" w:right="680" w:bottom="1418" w:left="1701" w:header="680" w:footer="680" w:gutter="0"/>
          <w:cols w:space="708"/>
          <w:formProt w:val="0"/>
          <w:docGrid w:linePitch="360"/>
        </w:sectPr>
      </w:pPr>
    </w:p>
    <w:p w14:paraId="4C702ACC" w14:textId="56FBB09A" w:rsidR="00892EBD" w:rsidRDefault="00005F78" w:rsidP="004E0EB1">
      <w:pPr>
        <w:pStyle w:val="Default"/>
        <w:jc w:val="both"/>
        <w:rPr>
          <w:rFonts w:ascii="Times New Roman" w:hAnsi="Times New Roman" w:cs="Times New Roman"/>
        </w:rPr>
      </w:pPr>
      <w:r>
        <w:rPr>
          <w:rFonts w:ascii="Times New Roman" w:hAnsi="Times New Roman" w:cs="Times New Roman"/>
        </w:rPr>
        <w:t>Eelnõu ja seletuskirja on ette</w:t>
      </w:r>
      <w:r w:rsidR="15AEB306">
        <w:rPr>
          <w:rFonts w:ascii="Times New Roman" w:hAnsi="Times New Roman" w:cs="Times New Roman"/>
        </w:rPr>
        <w:t xml:space="preserve"> </w:t>
      </w:r>
      <w:r>
        <w:rPr>
          <w:rFonts w:ascii="Times New Roman" w:hAnsi="Times New Roman" w:cs="Times New Roman"/>
        </w:rPr>
        <w:t xml:space="preserve">valmistanud </w:t>
      </w:r>
      <w:r w:rsidR="5EC64B16" w:rsidRPr="00CB36F4">
        <w:rPr>
          <w:rFonts w:ascii="Times New Roman" w:hAnsi="Times New Roman" w:cs="Times New Roman"/>
        </w:rPr>
        <w:t xml:space="preserve">tervisesüsteemi arendamise osakonna </w:t>
      </w:r>
      <w:r w:rsidR="29C2D85C">
        <w:rPr>
          <w:rFonts w:ascii="Times New Roman" w:hAnsi="Times New Roman" w:cs="Times New Roman"/>
        </w:rPr>
        <w:t xml:space="preserve">nõunik </w:t>
      </w:r>
      <w:proofErr w:type="spellStart"/>
      <w:r w:rsidR="00505C05">
        <w:rPr>
          <w:rFonts w:ascii="Times New Roman" w:hAnsi="Times New Roman" w:cs="Times New Roman"/>
        </w:rPr>
        <w:t>Kaily</w:t>
      </w:r>
      <w:proofErr w:type="spellEnd"/>
      <w:r w:rsidR="00505C05">
        <w:rPr>
          <w:rFonts w:ascii="Times New Roman" w:hAnsi="Times New Roman" w:cs="Times New Roman"/>
        </w:rPr>
        <w:t xml:space="preserve"> Susi (</w:t>
      </w:r>
      <w:hyperlink r:id="rId17" w:history="1">
        <w:r w:rsidR="00505C05" w:rsidRPr="00FB2EAF">
          <w:rPr>
            <w:rStyle w:val="Hperlink"/>
            <w:rFonts w:ascii="Times New Roman" w:hAnsi="Times New Roman" w:cs="Times New Roman"/>
          </w:rPr>
          <w:t>kaily.susi@sm.ee</w:t>
        </w:r>
      </w:hyperlink>
      <w:r w:rsidR="00505C05">
        <w:rPr>
          <w:rFonts w:ascii="Times New Roman" w:hAnsi="Times New Roman" w:cs="Times New Roman"/>
        </w:rPr>
        <w:t xml:space="preserve">), </w:t>
      </w:r>
      <w:r w:rsidR="0E17F372">
        <w:rPr>
          <w:rFonts w:ascii="Times New Roman" w:hAnsi="Times New Roman" w:cs="Times New Roman"/>
        </w:rPr>
        <w:t xml:space="preserve">tervishoiuvõrgu juht </w:t>
      </w:r>
      <w:r w:rsidR="00505C05">
        <w:rPr>
          <w:rFonts w:ascii="Times New Roman" w:hAnsi="Times New Roman" w:cs="Times New Roman"/>
        </w:rPr>
        <w:t xml:space="preserve">Heli </w:t>
      </w:r>
      <w:proofErr w:type="spellStart"/>
      <w:r w:rsidR="00505C05">
        <w:rPr>
          <w:rFonts w:ascii="Times New Roman" w:hAnsi="Times New Roman" w:cs="Times New Roman"/>
        </w:rPr>
        <w:t>Paluste</w:t>
      </w:r>
      <w:proofErr w:type="spellEnd"/>
      <w:r w:rsidR="00505C05">
        <w:rPr>
          <w:rFonts w:ascii="Times New Roman" w:hAnsi="Times New Roman" w:cs="Times New Roman"/>
        </w:rPr>
        <w:t xml:space="preserve"> (</w:t>
      </w:r>
      <w:hyperlink r:id="rId18" w:history="1">
        <w:r w:rsidR="00505C05" w:rsidRPr="00FB2EAF">
          <w:rPr>
            <w:rStyle w:val="Hperlink"/>
            <w:rFonts w:ascii="Times New Roman" w:hAnsi="Times New Roman" w:cs="Times New Roman"/>
          </w:rPr>
          <w:t>heli.paluste@sm.ee</w:t>
        </w:r>
      </w:hyperlink>
      <w:r w:rsidR="00505C05">
        <w:rPr>
          <w:rFonts w:ascii="Times New Roman" w:hAnsi="Times New Roman" w:cs="Times New Roman"/>
        </w:rPr>
        <w:t>),</w:t>
      </w:r>
      <w:r w:rsidR="00505C05" w:rsidRPr="005E793F">
        <w:rPr>
          <w:rFonts w:ascii="Times New Roman" w:hAnsi="Times New Roman" w:cs="Times New Roman"/>
        </w:rPr>
        <w:t xml:space="preserve"> </w:t>
      </w:r>
      <w:r w:rsidR="7DE94A3C" w:rsidRPr="00CB36F4">
        <w:rPr>
          <w:rFonts w:ascii="Times New Roman" w:hAnsi="Times New Roman" w:cs="Times New Roman"/>
        </w:rPr>
        <w:t>k</w:t>
      </w:r>
      <w:r w:rsidR="4145FB78" w:rsidRPr="00CB36F4">
        <w:rPr>
          <w:rFonts w:ascii="Times New Roman" w:hAnsi="Times New Roman" w:cs="Times New Roman"/>
        </w:rPr>
        <w:t>eskkonnatervise ja kemikaaliohutuse juht</w:t>
      </w:r>
      <w:r w:rsidR="15AEB306">
        <w:rPr>
          <w:rFonts w:ascii="Times New Roman" w:hAnsi="Times New Roman" w:cs="Times New Roman"/>
        </w:rPr>
        <w:t xml:space="preserve"> </w:t>
      </w:r>
      <w:r w:rsidR="0050438C">
        <w:rPr>
          <w:rFonts w:ascii="Times New Roman" w:hAnsi="Times New Roman" w:cs="Times New Roman"/>
        </w:rPr>
        <w:t>Aive Telling (</w:t>
      </w:r>
      <w:hyperlink r:id="rId19" w:history="1">
        <w:r w:rsidR="0050438C" w:rsidRPr="00FB2EAF">
          <w:rPr>
            <w:rStyle w:val="Hperlink"/>
            <w:rFonts w:ascii="Times New Roman" w:hAnsi="Times New Roman" w:cs="Times New Roman"/>
          </w:rPr>
          <w:t>aive.telling@sm.ee</w:t>
        </w:r>
      </w:hyperlink>
      <w:r w:rsidR="0050438C">
        <w:rPr>
          <w:rFonts w:ascii="Times New Roman" w:hAnsi="Times New Roman" w:cs="Times New Roman"/>
        </w:rPr>
        <w:t xml:space="preserve">), </w:t>
      </w:r>
      <w:r w:rsidR="26932425">
        <w:rPr>
          <w:rFonts w:ascii="Times New Roman" w:hAnsi="Times New Roman" w:cs="Times New Roman"/>
        </w:rPr>
        <w:t xml:space="preserve">ravimiosakonna </w:t>
      </w:r>
      <w:r w:rsidR="04AF7C56">
        <w:rPr>
          <w:rFonts w:ascii="Times New Roman" w:hAnsi="Times New Roman" w:cs="Times New Roman"/>
        </w:rPr>
        <w:t>nõunik</w:t>
      </w:r>
      <w:r w:rsidR="4145FB78">
        <w:rPr>
          <w:rFonts w:ascii="Times New Roman" w:hAnsi="Times New Roman" w:cs="Times New Roman"/>
        </w:rPr>
        <w:t xml:space="preserve"> </w:t>
      </w:r>
      <w:r w:rsidR="0050438C">
        <w:rPr>
          <w:rFonts w:ascii="Times New Roman" w:hAnsi="Times New Roman" w:cs="Times New Roman"/>
        </w:rPr>
        <w:t xml:space="preserve">Mari </w:t>
      </w:r>
      <w:proofErr w:type="spellStart"/>
      <w:r w:rsidR="0050438C">
        <w:rPr>
          <w:rFonts w:ascii="Times New Roman" w:hAnsi="Times New Roman" w:cs="Times New Roman"/>
        </w:rPr>
        <w:t>Amos</w:t>
      </w:r>
      <w:proofErr w:type="spellEnd"/>
      <w:r w:rsidR="0050438C">
        <w:rPr>
          <w:rFonts w:ascii="Times New Roman" w:hAnsi="Times New Roman" w:cs="Times New Roman"/>
        </w:rPr>
        <w:t xml:space="preserve"> (</w:t>
      </w:r>
      <w:hyperlink r:id="rId20" w:history="1">
        <w:r w:rsidR="0050438C" w:rsidRPr="00FB2EAF">
          <w:rPr>
            <w:rStyle w:val="Hperlink"/>
            <w:rFonts w:ascii="Times New Roman" w:hAnsi="Times New Roman" w:cs="Times New Roman"/>
          </w:rPr>
          <w:t>mari.amos@sm.ee</w:t>
        </w:r>
      </w:hyperlink>
      <w:r w:rsidR="0050438C">
        <w:rPr>
          <w:rFonts w:ascii="Times New Roman" w:hAnsi="Times New Roman" w:cs="Times New Roman"/>
        </w:rPr>
        <w:t>)</w:t>
      </w:r>
      <w:r w:rsidR="26932425">
        <w:rPr>
          <w:rFonts w:ascii="Times New Roman" w:hAnsi="Times New Roman" w:cs="Times New Roman"/>
        </w:rPr>
        <w:t xml:space="preserve">, ravimiosakonna </w:t>
      </w:r>
      <w:r w:rsidR="04AF7C56">
        <w:rPr>
          <w:rFonts w:ascii="Times New Roman" w:hAnsi="Times New Roman" w:cs="Times New Roman"/>
        </w:rPr>
        <w:t>juhat</w:t>
      </w:r>
      <w:r w:rsidR="0091201A">
        <w:rPr>
          <w:rFonts w:ascii="Times New Roman" w:hAnsi="Times New Roman" w:cs="Times New Roman"/>
        </w:rPr>
        <w:t>a</w:t>
      </w:r>
      <w:r w:rsidR="04AF7C56">
        <w:rPr>
          <w:rFonts w:ascii="Times New Roman" w:hAnsi="Times New Roman" w:cs="Times New Roman"/>
        </w:rPr>
        <w:t xml:space="preserve">ja </w:t>
      </w:r>
      <w:r w:rsidR="00BB05A9">
        <w:rPr>
          <w:rFonts w:ascii="Times New Roman" w:hAnsi="Times New Roman" w:cs="Times New Roman"/>
        </w:rPr>
        <w:t xml:space="preserve">Eda </w:t>
      </w:r>
      <w:proofErr w:type="spellStart"/>
      <w:r w:rsidR="00BB05A9">
        <w:rPr>
          <w:rFonts w:ascii="Times New Roman" w:hAnsi="Times New Roman" w:cs="Times New Roman"/>
        </w:rPr>
        <w:t>Lopato</w:t>
      </w:r>
      <w:proofErr w:type="spellEnd"/>
      <w:r w:rsidR="00BB05A9">
        <w:rPr>
          <w:rFonts w:ascii="Times New Roman" w:hAnsi="Times New Roman" w:cs="Times New Roman"/>
        </w:rPr>
        <w:t xml:space="preserve"> (</w:t>
      </w:r>
      <w:hyperlink r:id="rId21" w:history="1">
        <w:r w:rsidR="00BB05A9" w:rsidRPr="00FB2EAF">
          <w:rPr>
            <w:rStyle w:val="Hperlink"/>
            <w:rFonts w:ascii="Times New Roman" w:hAnsi="Times New Roman" w:cs="Times New Roman"/>
          </w:rPr>
          <w:t>eda.lopato@sm.ee</w:t>
        </w:r>
      </w:hyperlink>
      <w:r w:rsidR="00BB05A9">
        <w:rPr>
          <w:rFonts w:ascii="Times New Roman" w:hAnsi="Times New Roman" w:cs="Times New Roman"/>
        </w:rPr>
        <w:t>)</w:t>
      </w:r>
      <w:r w:rsidR="4791E6F3">
        <w:rPr>
          <w:rFonts w:ascii="Times New Roman" w:hAnsi="Times New Roman" w:cs="Times New Roman"/>
        </w:rPr>
        <w:t xml:space="preserve">, </w:t>
      </w:r>
      <w:r w:rsidR="4791E6F3" w:rsidRPr="00CB36F4">
        <w:rPr>
          <w:rFonts w:ascii="Times New Roman" w:hAnsi="Times New Roman" w:cs="Times New Roman"/>
        </w:rPr>
        <w:t xml:space="preserve">analüüsi- ja statistikaosakonna nõunik </w:t>
      </w:r>
      <w:r w:rsidR="00892EBD">
        <w:rPr>
          <w:rFonts w:ascii="Times New Roman" w:hAnsi="Times New Roman" w:cs="Times New Roman"/>
        </w:rPr>
        <w:t xml:space="preserve">Liisa </w:t>
      </w:r>
      <w:proofErr w:type="spellStart"/>
      <w:r w:rsidR="00892EBD">
        <w:rPr>
          <w:rFonts w:ascii="Times New Roman" w:hAnsi="Times New Roman" w:cs="Times New Roman"/>
        </w:rPr>
        <w:t>Koreinik</w:t>
      </w:r>
      <w:proofErr w:type="spellEnd"/>
      <w:r w:rsidR="00892EBD">
        <w:rPr>
          <w:rFonts w:ascii="Times New Roman" w:hAnsi="Times New Roman" w:cs="Times New Roman"/>
        </w:rPr>
        <w:t xml:space="preserve"> (</w:t>
      </w:r>
      <w:hyperlink r:id="rId22" w:history="1">
        <w:r w:rsidR="00892EBD" w:rsidRPr="00FB2EAF">
          <w:rPr>
            <w:rStyle w:val="Hperlink"/>
            <w:rFonts w:ascii="Times New Roman" w:hAnsi="Times New Roman" w:cs="Times New Roman"/>
          </w:rPr>
          <w:t>liisa.koreinik@sm.ee</w:t>
        </w:r>
      </w:hyperlink>
      <w:r w:rsidR="00892EBD">
        <w:rPr>
          <w:rFonts w:ascii="Times New Roman" w:hAnsi="Times New Roman" w:cs="Times New Roman"/>
        </w:rPr>
        <w:t xml:space="preserve">) </w:t>
      </w:r>
      <w:r w:rsidR="4791E6F3">
        <w:rPr>
          <w:rFonts w:ascii="Times New Roman" w:hAnsi="Times New Roman" w:cs="Times New Roman"/>
        </w:rPr>
        <w:t>n</w:t>
      </w:r>
      <w:r w:rsidR="00892EBD">
        <w:rPr>
          <w:rFonts w:ascii="Times New Roman" w:hAnsi="Times New Roman" w:cs="Times New Roman"/>
        </w:rPr>
        <w:t xml:space="preserve">ing </w:t>
      </w:r>
      <w:r w:rsidR="7E69E9CE" w:rsidRPr="00CB36F4">
        <w:rPr>
          <w:rFonts w:ascii="Times New Roman" w:hAnsi="Times New Roman" w:cs="Times New Roman"/>
        </w:rPr>
        <w:t>finantsosakonna nõunik</w:t>
      </w:r>
      <w:r w:rsidR="00892EBD" w:rsidRPr="005E793F">
        <w:rPr>
          <w:rFonts w:ascii="Times New Roman" w:hAnsi="Times New Roman" w:cs="Times New Roman"/>
        </w:rPr>
        <w:t xml:space="preserve"> </w:t>
      </w:r>
      <w:r w:rsidR="00892EBD">
        <w:rPr>
          <w:rFonts w:ascii="Times New Roman" w:hAnsi="Times New Roman" w:cs="Times New Roman"/>
        </w:rPr>
        <w:t xml:space="preserve">Ave </w:t>
      </w:r>
      <w:proofErr w:type="spellStart"/>
      <w:r w:rsidR="00892EBD">
        <w:rPr>
          <w:rFonts w:ascii="Times New Roman" w:hAnsi="Times New Roman" w:cs="Times New Roman"/>
        </w:rPr>
        <w:t>Schultz</w:t>
      </w:r>
      <w:proofErr w:type="spellEnd"/>
      <w:r w:rsidR="00892EBD">
        <w:rPr>
          <w:rFonts w:ascii="Times New Roman" w:hAnsi="Times New Roman" w:cs="Times New Roman"/>
        </w:rPr>
        <w:t xml:space="preserve"> (</w:t>
      </w:r>
      <w:hyperlink r:id="rId23" w:history="1">
        <w:r w:rsidR="00892EBD" w:rsidRPr="00FB2EAF">
          <w:rPr>
            <w:rStyle w:val="Hperlink"/>
            <w:rFonts w:ascii="Times New Roman" w:hAnsi="Times New Roman" w:cs="Times New Roman"/>
          </w:rPr>
          <w:t>ave.schultz@sm.ee</w:t>
        </w:r>
      </w:hyperlink>
      <w:r w:rsidR="72D282E6" w:rsidRPr="00CB36F4">
        <w:rPr>
          <w:rFonts w:ascii="Times New Roman" w:hAnsi="Times New Roman" w:cs="Times New Roman"/>
        </w:rPr>
        <w:t>)</w:t>
      </w:r>
      <w:r w:rsidR="00E42923">
        <w:rPr>
          <w:rFonts w:ascii="Times New Roman" w:hAnsi="Times New Roman" w:cs="Times New Roman"/>
        </w:rPr>
        <w:t>.</w:t>
      </w:r>
    </w:p>
    <w:p w14:paraId="00C6A449" w14:textId="77777777" w:rsidR="00005F78" w:rsidRDefault="00005F78" w:rsidP="004E0EB1">
      <w:pPr>
        <w:pStyle w:val="Default"/>
        <w:jc w:val="both"/>
        <w:rPr>
          <w:rFonts w:ascii="Times New Roman" w:hAnsi="Times New Roman" w:cs="Times New Roman"/>
        </w:rPr>
      </w:pPr>
    </w:p>
    <w:p w14:paraId="0D05F2E3" w14:textId="161FFC7A" w:rsidR="00005F78" w:rsidRPr="00076EA4" w:rsidRDefault="00005F78" w:rsidP="004E0EB1">
      <w:pPr>
        <w:pStyle w:val="Default"/>
        <w:jc w:val="both"/>
        <w:rPr>
          <w:rFonts w:ascii="Times New Roman" w:hAnsi="Times New Roman" w:cs="Times New Roman"/>
        </w:rPr>
      </w:pPr>
      <w:r>
        <w:rPr>
          <w:rFonts w:ascii="Times New Roman" w:hAnsi="Times New Roman" w:cs="Times New Roman"/>
        </w:rPr>
        <w:t xml:space="preserve">Eelnõu juriidilise ekspertiisi on teinud Sotsiaalministeeriumi õigusosakonna </w:t>
      </w:r>
      <w:r w:rsidR="00AE5BDE" w:rsidRPr="00AE5BDE">
        <w:rPr>
          <w:rFonts w:ascii="Times New Roman" w:hAnsi="Times New Roman" w:cs="Times New Roman"/>
        </w:rPr>
        <w:t>õigusloome- ja isikuandmete kaitse nõuni</w:t>
      </w:r>
      <w:r w:rsidR="00AE5BDE">
        <w:rPr>
          <w:rFonts w:ascii="Times New Roman" w:hAnsi="Times New Roman" w:cs="Times New Roman"/>
        </w:rPr>
        <w:t>k Lily Mals (</w:t>
      </w:r>
      <w:hyperlink r:id="rId24" w:history="1">
        <w:r w:rsidR="00892EBD" w:rsidRPr="00FB2EAF">
          <w:rPr>
            <w:rStyle w:val="Hperlink"/>
            <w:rFonts w:ascii="Times New Roman" w:hAnsi="Times New Roman" w:cs="Times New Roman"/>
          </w:rPr>
          <w:t>lily.mals@sm.ee</w:t>
        </w:r>
      </w:hyperlink>
      <w:r w:rsidR="00AE5BDE">
        <w:rPr>
          <w:rFonts w:ascii="Times New Roman" w:hAnsi="Times New Roman" w:cs="Times New Roman"/>
        </w:rPr>
        <w:t>)</w:t>
      </w:r>
      <w:r w:rsidR="00892EBD">
        <w:rPr>
          <w:rFonts w:ascii="Times New Roman" w:hAnsi="Times New Roman" w:cs="Times New Roman"/>
        </w:rPr>
        <w:t xml:space="preserve"> </w:t>
      </w:r>
      <w:r w:rsidR="571EE728" w:rsidRPr="00CB36F4">
        <w:rPr>
          <w:rFonts w:ascii="Times New Roman" w:hAnsi="Times New Roman" w:cs="Times New Roman"/>
        </w:rPr>
        <w:t>koostöös õigusnõunik</w:t>
      </w:r>
      <w:r w:rsidR="0091201A">
        <w:rPr>
          <w:rFonts w:ascii="Times New Roman" w:hAnsi="Times New Roman" w:cs="Times New Roman"/>
        </w:rPr>
        <w:t>uga</w:t>
      </w:r>
      <w:r w:rsidR="571EE728" w:rsidRPr="00CB36F4">
        <w:rPr>
          <w:rFonts w:ascii="Times New Roman" w:hAnsi="Times New Roman" w:cs="Times New Roman"/>
        </w:rPr>
        <w:t xml:space="preserve"> Susanna Jurs</w:t>
      </w:r>
      <w:r w:rsidR="0091201A">
        <w:rPr>
          <w:rFonts w:ascii="Times New Roman" w:hAnsi="Times New Roman" w:cs="Times New Roman"/>
        </w:rPr>
        <w:t xml:space="preserve"> </w:t>
      </w:r>
      <w:r w:rsidR="571EE728" w:rsidRPr="00CB36F4">
        <w:rPr>
          <w:rFonts w:ascii="Times New Roman" w:hAnsi="Times New Roman" w:cs="Times New Roman"/>
        </w:rPr>
        <w:t xml:space="preserve">(susanna.jurs@sm.ee) ning </w:t>
      </w:r>
      <w:r w:rsidR="0116A094" w:rsidRPr="00CB36F4">
        <w:rPr>
          <w:rFonts w:ascii="Times New Roman" w:hAnsi="Times New Roman" w:cs="Times New Roman"/>
        </w:rPr>
        <w:t>terviseõiguse juhi</w:t>
      </w:r>
      <w:r w:rsidR="0091201A">
        <w:rPr>
          <w:rFonts w:ascii="Times New Roman" w:hAnsi="Times New Roman" w:cs="Times New Roman"/>
        </w:rPr>
        <w:t>ga</w:t>
      </w:r>
      <w:r w:rsidR="0116A094" w:rsidRPr="00CB36F4">
        <w:rPr>
          <w:rFonts w:ascii="Times New Roman" w:hAnsi="Times New Roman" w:cs="Times New Roman"/>
        </w:rPr>
        <w:t xml:space="preserve"> Ebe Sarapuu (ebe.sarapuu@sm.ee).</w:t>
      </w:r>
    </w:p>
    <w:p w14:paraId="00F735B9" w14:textId="1A2F812A" w:rsidR="72D282E6" w:rsidRPr="00CB36F4" w:rsidRDefault="72D282E6" w:rsidP="004E0EB1">
      <w:pPr>
        <w:pStyle w:val="Default"/>
        <w:jc w:val="both"/>
        <w:rPr>
          <w:rFonts w:ascii="Times New Roman" w:hAnsi="Times New Roman" w:cs="Times New Roman"/>
        </w:rPr>
      </w:pPr>
    </w:p>
    <w:p w14:paraId="57165CCE" w14:textId="77777777" w:rsidR="007759D6" w:rsidRPr="003654B3" w:rsidRDefault="007759D6" w:rsidP="004E0EB1">
      <w:pPr>
        <w:pStyle w:val="Loendilik"/>
        <w:numPr>
          <w:ilvl w:val="1"/>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 xml:space="preserve"> Märkused</w:t>
      </w:r>
    </w:p>
    <w:p w14:paraId="0FF337B6" w14:textId="77777777" w:rsidR="007759D6" w:rsidRPr="00076EA4" w:rsidRDefault="007759D6" w:rsidP="004E0EB1">
      <w:pPr>
        <w:spacing w:after="0" w:line="240" w:lineRule="auto"/>
        <w:jc w:val="both"/>
        <w:rPr>
          <w:rFonts w:ascii="Times New Roman" w:hAnsi="Times New Roman"/>
          <w:sz w:val="24"/>
          <w:lang w:eastAsia="et-EE"/>
        </w:rPr>
      </w:pPr>
    </w:p>
    <w:p w14:paraId="00ACF1AD" w14:textId="77777777" w:rsidR="007759D6" w:rsidRDefault="007759D6" w:rsidP="004E0EB1">
      <w:pPr>
        <w:spacing w:after="0" w:line="240" w:lineRule="auto"/>
        <w:jc w:val="both"/>
        <w:rPr>
          <w:rFonts w:ascii="Times New Roman" w:hAnsi="Times New Roman"/>
          <w:sz w:val="24"/>
          <w:lang w:eastAsia="et-EE"/>
        </w:rPr>
        <w:sectPr w:rsidR="007759D6">
          <w:type w:val="continuous"/>
          <w:pgSz w:w="11906" w:h="16838"/>
          <w:pgMar w:top="1418" w:right="680" w:bottom="1418" w:left="1701" w:header="680" w:footer="680" w:gutter="0"/>
          <w:cols w:space="708"/>
          <w:docGrid w:linePitch="360"/>
        </w:sectPr>
      </w:pPr>
    </w:p>
    <w:p w14:paraId="1C23B8F5" w14:textId="579E95B5" w:rsidR="00005F78" w:rsidRPr="007974E5" w:rsidRDefault="00005F78" w:rsidP="004E0EB1">
      <w:pPr>
        <w:spacing w:after="0" w:line="240" w:lineRule="auto"/>
        <w:jc w:val="both"/>
        <w:rPr>
          <w:rFonts w:ascii="Times New Roman" w:hAnsi="Times New Roman"/>
          <w:sz w:val="24"/>
          <w:szCs w:val="24"/>
        </w:rPr>
      </w:pPr>
      <w:r w:rsidRPr="005D2823">
        <w:rPr>
          <w:rFonts w:ascii="Times New Roman" w:hAnsi="Times New Roman"/>
          <w:sz w:val="24"/>
          <w:szCs w:val="24"/>
        </w:rPr>
        <w:t>Eelnõuga muudetakse järgmisi seaduste redaktsioon</w:t>
      </w:r>
      <w:r w:rsidR="00315ED9" w:rsidRPr="005D2823">
        <w:rPr>
          <w:rFonts w:ascii="Times New Roman" w:hAnsi="Times New Roman"/>
          <w:sz w:val="24"/>
          <w:szCs w:val="24"/>
        </w:rPr>
        <w:t>e</w:t>
      </w:r>
      <w:r w:rsidRPr="005D2823">
        <w:rPr>
          <w:rFonts w:ascii="Times New Roman" w:hAnsi="Times New Roman"/>
          <w:sz w:val="24"/>
          <w:szCs w:val="24"/>
        </w:rPr>
        <w:t>:</w:t>
      </w:r>
    </w:p>
    <w:p w14:paraId="5E303888" w14:textId="4258DD35" w:rsidR="00005F78" w:rsidRDefault="00005F78" w:rsidP="004E0EB1">
      <w:pPr>
        <w:pStyle w:val="Loendilik"/>
        <w:numPr>
          <w:ilvl w:val="0"/>
          <w:numId w:val="3"/>
        </w:numPr>
        <w:spacing w:after="0" w:line="240" w:lineRule="auto"/>
        <w:jc w:val="both"/>
        <w:rPr>
          <w:rFonts w:ascii="Times New Roman" w:hAnsi="Times New Roman"/>
          <w:sz w:val="24"/>
          <w:szCs w:val="24"/>
        </w:rPr>
      </w:pPr>
      <w:r w:rsidRPr="005D2823">
        <w:rPr>
          <w:rFonts w:ascii="Times New Roman" w:hAnsi="Times New Roman"/>
          <w:sz w:val="24"/>
          <w:szCs w:val="24"/>
        </w:rPr>
        <w:t>Tervishoiuteenuste korraldamise seadus</w:t>
      </w:r>
      <w:r w:rsidR="00315ED9" w:rsidRPr="005D2823">
        <w:rPr>
          <w:rFonts w:ascii="Times New Roman" w:hAnsi="Times New Roman"/>
          <w:sz w:val="24"/>
          <w:szCs w:val="24"/>
        </w:rPr>
        <w:t xml:space="preserve"> </w:t>
      </w:r>
      <w:r w:rsidR="0001133E">
        <w:rPr>
          <w:rFonts w:ascii="Times New Roman" w:hAnsi="Times New Roman"/>
          <w:sz w:val="24"/>
          <w:szCs w:val="24"/>
        </w:rPr>
        <w:t>(TTKS)</w:t>
      </w:r>
      <w:r w:rsidR="00315ED9" w:rsidRPr="005D2823">
        <w:rPr>
          <w:rFonts w:ascii="Times New Roman" w:hAnsi="Times New Roman"/>
          <w:sz w:val="24"/>
          <w:szCs w:val="24"/>
        </w:rPr>
        <w:t xml:space="preserve"> </w:t>
      </w:r>
      <w:r w:rsidR="00A36AC7" w:rsidRPr="005D2823">
        <w:rPr>
          <w:rFonts w:ascii="Times New Roman" w:hAnsi="Times New Roman"/>
          <w:sz w:val="24"/>
          <w:szCs w:val="24"/>
        </w:rPr>
        <w:t xml:space="preserve">– </w:t>
      </w:r>
      <w:r w:rsidR="009761C3" w:rsidRPr="009761C3">
        <w:rPr>
          <w:rFonts w:ascii="Times New Roman" w:hAnsi="Times New Roman"/>
          <w:sz w:val="24"/>
          <w:szCs w:val="24"/>
        </w:rPr>
        <w:t>RT I, 15.12.2023, 1</w:t>
      </w:r>
      <w:r w:rsidR="00A10BE2">
        <w:rPr>
          <w:rFonts w:ascii="Times New Roman" w:hAnsi="Times New Roman"/>
          <w:sz w:val="24"/>
          <w:szCs w:val="24"/>
        </w:rPr>
        <w:t>4</w:t>
      </w:r>
      <w:r w:rsidR="00315ED9" w:rsidRPr="005D2823">
        <w:rPr>
          <w:rFonts w:ascii="Times New Roman" w:hAnsi="Times New Roman"/>
          <w:sz w:val="24"/>
          <w:szCs w:val="24"/>
        </w:rPr>
        <w:t>;</w:t>
      </w:r>
    </w:p>
    <w:p w14:paraId="3AB507E3" w14:textId="056BF81B" w:rsidR="003B4D4F" w:rsidRPr="00611C44" w:rsidRDefault="003B4D4F" w:rsidP="004E0EB1">
      <w:pPr>
        <w:pStyle w:val="Loendilik"/>
        <w:numPr>
          <w:ilvl w:val="0"/>
          <w:numId w:val="3"/>
        </w:numPr>
        <w:spacing w:after="0" w:line="240" w:lineRule="auto"/>
        <w:jc w:val="both"/>
        <w:rPr>
          <w:rFonts w:ascii="Times New Roman" w:hAnsi="Times New Roman"/>
          <w:sz w:val="24"/>
          <w:szCs w:val="24"/>
        </w:rPr>
      </w:pPr>
      <w:r w:rsidRPr="00611C44">
        <w:rPr>
          <w:rFonts w:ascii="Times New Roman" w:hAnsi="Times New Roman" w:cs="Times New Roman"/>
          <w:sz w:val="24"/>
          <w:szCs w:val="24"/>
        </w:rPr>
        <w:t xml:space="preserve">Alkoholi-, tubaka-, kütuse- ja elektriaktsiisi seadus (ATKEAS) – </w:t>
      </w:r>
      <w:r w:rsidR="00570965" w:rsidRPr="00570965">
        <w:rPr>
          <w:rFonts w:ascii="Times New Roman" w:hAnsi="Times New Roman" w:cs="Times New Roman"/>
          <w:sz w:val="24"/>
          <w:szCs w:val="24"/>
        </w:rPr>
        <w:t>RT I, 01.07.2023, 9</w:t>
      </w:r>
      <w:r w:rsidRPr="00611C44">
        <w:rPr>
          <w:rFonts w:ascii="Times New Roman" w:hAnsi="Times New Roman" w:cs="Times New Roman"/>
          <w:sz w:val="24"/>
          <w:szCs w:val="24"/>
        </w:rPr>
        <w:t>;</w:t>
      </w:r>
    </w:p>
    <w:p w14:paraId="67099995" w14:textId="179CF4BC" w:rsidR="003B4D4F" w:rsidRPr="00611C44" w:rsidRDefault="003B4D4F" w:rsidP="004E0EB1">
      <w:pPr>
        <w:pStyle w:val="Loendilik"/>
        <w:numPr>
          <w:ilvl w:val="0"/>
          <w:numId w:val="3"/>
        </w:numPr>
        <w:spacing w:after="0" w:line="240" w:lineRule="auto"/>
        <w:jc w:val="both"/>
        <w:rPr>
          <w:rFonts w:ascii="Times New Roman" w:hAnsi="Times New Roman"/>
          <w:sz w:val="24"/>
          <w:szCs w:val="24"/>
        </w:rPr>
      </w:pPr>
      <w:r w:rsidRPr="00611C44">
        <w:rPr>
          <w:rFonts w:ascii="Times New Roman" w:hAnsi="Times New Roman" w:cs="Times New Roman"/>
          <w:sz w:val="24"/>
          <w:szCs w:val="24"/>
        </w:rPr>
        <w:t xml:space="preserve">Kaitseväe korralduse seadus (KKS) – </w:t>
      </w:r>
      <w:ins w:id="1" w:author="Helen Uustalu" w:date="2024-01-11T10:54:00Z">
        <w:r w:rsidR="009A28E7" w:rsidRPr="009A28E7">
          <w:rPr>
            <w:rFonts w:ascii="Times New Roman" w:hAnsi="Times New Roman" w:cs="Times New Roman"/>
            <w:sz w:val="24"/>
            <w:szCs w:val="24"/>
          </w:rPr>
          <w:t>RT I, 27.01.2023, 3</w:t>
        </w:r>
      </w:ins>
      <w:del w:id="2" w:author="Helen Uustalu" w:date="2024-01-11T10:54:00Z">
        <w:r w:rsidR="00A10BE2" w:rsidRPr="00A10BE2" w:rsidDel="009A28E7">
          <w:rPr>
            <w:rFonts w:ascii="Times New Roman" w:hAnsi="Times New Roman" w:cs="Times New Roman"/>
            <w:sz w:val="24"/>
            <w:szCs w:val="24"/>
          </w:rPr>
          <w:delText>RT I, 06.07.2023, 38</w:delText>
        </w:r>
      </w:del>
      <w:r w:rsidRPr="00611C44">
        <w:rPr>
          <w:rFonts w:ascii="Times New Roman" w:hAnsi="Times New Roman" w:cs="Times New Roman"/>
          <w:sz w:val="24"/>
          <w:szCs w:val="24"/>
        </w:rPr>
        <w:t>;</w:t>
      </w:r>
    </w:p>
    <w:p w14:paraId="44A9F414" w14:textId="4797AFB4" w:rsidR="003B4D4F" w:rsidRPr="00611C44" w:rsidRDefault="003B4D4F" w:rsidP="004E0EB1">
      <w:pPr>
        <w:pStyle w:val="Loendilik"/>
        <w:numPr>
          <w:ilvl w:val="0"/>
          <w:numId w:val="3"/>
        </w:numPr>
        <w:spacing w:after="0" w:line="240" w:lineRule="auto"/>
        <w:jc w:val="both"/>
        <w:rPr>
          <w:rFonts w:ascii="Times New Roman" w:hAnsi="Times New Roman"/>
          <w:sz w:val="24"/>
          <w:szCs w:val="24"/>
        </w:rPr>
      </w:pPr>
      <w:proofErr w:type="spellStart"/>
      <w:r w:rsidRPr="00611C44">
        <w:rPr>
          <w:rFonts w:ascii="Times New Roman" w:hAnsi="Times New Roman" w:cs="Times New Roman"/>
          <w:sz w:val="24"/>
          <w:szCs w:val="24"/>
        </w:rPr>
        <w:t>Küberturvalisuse</w:t>
      </w:r>
      <w:proofErr w:type="spellEnd"/>
      <w:r w:rsidRPr="00611C44">
        <w:rPr>
          <w:rFonts w:ascii="Times New Roman" w:hAnsi="Times New Roman" w:cs="Times New Roman"/>
          <w:sz w:val="24"/>
          <w:szCs w:val="24"/>
        </w:rPr>
        <w:t xml:space="preserve"> seadus (</w:t>
      </w:r>
      <w:proofErr w:type="spellStart"/>
      <w:r w:rsidRPr="00611C44">
        <w:rPr>
          <w:rFonts w:ascii="Times New Roman" w:hAnsi="Times New Roman" w:cs="Times New Roman"/>
          <w:sz w:val="24"/>
          <w:szCs w:val="24"/>
        </w:rPr>
        <w:t>KüTS</w:t>
      </w:r>
      <w:proofErr w:type="spellEnd"/>
      <w:r w:rsidRPr="00611C44">
        <w:rPr>
          <w:rFonts w:ascii="Times New Roman" w:hAnsi="Times New Roman" w:cs="Times New Roman"/>
          <w:sz w:val="24"/>
          <w:szCs w:val="24"/>
        </w:rPr>
        <w:t>) – RT I, 06.08.2022, 1</w:t>
      </w:r>
      <w:r w:rsidR="00A10BE2">
        <w:rPr>
          <w:rFonts w:ascii="Times New Roman" w:hAnsi="Times New Roman" w:cs="Times New Roman"/>
          <w:sz w:val="24"/>
          <w:szCs w:val="24"/>
        </w:rPr>
        <w:t>9</w:t>
      </w:r>
      <w:r w:rsidRPr="00611C44">
        <w:rPr>
          <w:rFonts w:ascii="Times New Roman" w:hAnsi="Times New Roman" w:cs="Times New Roman"/>
          <w:sz w:val="24"/>
          <w:szCs w:val="24"/>
        </w:rPr>
        <w:t>;</w:t>
      </w:r>
    </w:p>
    <w:p w14:paraId="774E9A44" w14:textId="066708AE" w:rsidR="003B4D4F" w:rsidRPr="00611C44" w:rsidRDefault="003B4D4F" w:rsidP="004E0EB1">
      <w:pPr>
        <w:pStyle w:val="Loendilik"/>
        <w:numPr>
          <w:ilvl w:val="0"/>
          <w:numId w:val="3"/>
        </w:numPr>
        <w:spacing w:after="0" w:line="240" w:lineRule="auto"/>
        <w:jc w:val="both"/>
        <w:rPr>
          <w:rFonts w:ascii="Times New Roman" w:hAnsi="Times New Roman"/>
          <w:sz w:val="24"/>
          <w:szCs w:val="24"/>
        </w:rPr>
      </w:pPr>
      <w:r w:rsidRPr="00611C44">
        <w:rPr>
          <w:rFonts w:ascii="Times New Roman" w:hAnsi="Times New Roman" w:cs="Times New Roman"/>
          <w:sz w:val="24"/>
          <w:szCs w:val="24"/>
        </w:rPr>
        <w:t>Ravikindlustuse seaduse (</w:t>
      </w:r>
      <w:proofErr w:type="spellStart"/>
      <w:r w:rsidRPr="00611C44">
        <w:rPr>
          <w:rFonts w:ascii="Times New Roman" w:hAnsi="Times New Roman" w:cs="Times New Roman"/>
          <w:sz w:val="24"/>
          <w:szCs w:val="24"/>
        </w:rPr>
        <w:t>RaKS</w:t>
      </w:r>
      <w:proofErr w:type="spellEnd"/>
      <w:r w:rsidRPr="00611C44">
        <w:rPr>
          <w:rFonts w:ascii="Times New Roman" w:hAnsi="Times New Roman" w:cs="Times New Roman"/>
          <w:sz w:val="24"/>
          <w:szCs w:val="24"/>
        </w:rPr>
        <w:t xml:space="preserve">) – </w:t>
      </w:r>
      <w:r w:rsidR="00E778FB" w:rsidRPr="00E778FB">
        <w:rPr>
          <w:rFonts w:ascii="Times New Roman" w:hAnsi="Times New Roman" w:cs="Times New Roman"/>
          <w:sz w:val="24"/>
          <w:szCs w:val="24"/>
        </w:rPr>
        <w:t>RT I, 15.12.2023, 6</w:t>
      </w:r>
      <w:r w:rsidRPr="00611C44">
        <w:rPr>
          <w:rFonts w:ascii="Times New Roman" w:hAnsi="Times New Roman" w:cs="Times New Roman"/>
          <w:sz w:val="24"/>
          <w:szCs w:val="24"/>
        </w:rPr>
        <w:t>;</w:t>
      </w:r>
    </w:p>
    <w:p w14:paraId="1AFDB594" w14:textId="2D260CA0" w:rsidR="003B4D4F" w:rsidRDefault="003B4D4F" w:rsidP="004E0EB1">
      <w:pPr>
        <w:pStyle w:val="Loendilik"/>
        <w:numPr>
          <w:ilvl w:val="0"/>
          <w:numId w:val="3"/>
        </w:numPr>
        <w:spacing w:after="0" w:line="240" w:lineRule="auto"/>
        <w:jc w:val="both"/>
        <w:rPr>
          <w:rFonts w:ascii="Times New Roman" w:hAnsi="Times New Roman"/>
          <w:sz w:val="24"/>
          <w:szCs w:val="24"/>
        </w:rPr>
      </w:pPr>
      <w:r w:rsidRPr="00F52F8B">
        <w:rPr>
          <w:rFonts w:ascii="Times New Roman" w:hAnsi="Times New Roman"/>
          <w:sz w:val="24"/>
          <w:szCs w:val="24"/>
        </w:rPr>
        <w:t>Ravimiseadus (</w:t>
      </w:r>
      <w:proofErr w:type="spellStart"/>
      <w:r w:rsidRPr="00F52F8B">
        <w:rPr>
          <w:rFonts w:ascii="Times New Roman" w:hAnsi="Times New Roman"/>
          <w:sz w:val="24"/>
          <w:szCs w:val="24"/>
        </w:rPr>
        <w:t>RavS</w:t>
      </w:r>
      <w:proofErr w:type="spellEnd"/>
      <w:r w:rsidRPr="00F52F8B">
        <w:rPr>
          <w:rFonts w:ascii="Times New Roman" w:hAnsi="Times New Roman"/>
          <w:sz w:val="24"/>
          <w:szCs w:val="24"/>
        </w:rPr>
        <w:t xml:space="preserve">) </w:t>
      </w:r>
      <w:commentRangeStart w:id="3"/>
      <w:r w:rsidRPr="00F52F8B">
        <w:rPr>
          <w:rFonts w:ascii="Times New Roman" w:hAnsi="Times New Roman"/>
          <w:sz w:val="24"/>
          <w:szCs w:val="24"/>
        </w:rPr>
        <w:t xml:space="preserve">– </w:t>
      </w:r>
      <w:r w:rsidR="00570965" w:rsidRPr="00570965">
        <w:rPr>
          <w:rFonts w:ascii="Times New Roman" w:hAnsi="Times New Roman"/>
          <w:sz w:val="24"/>
          <w:szCs w:val="24"/>
        </w:rPr>
        <w:t xml:space="preserve">RT I, 15.12.2023, </w:t>
      </w:r>
      <w:r w:rsidR="00A10BE2">
        <w:rPr>
          <w:rFonts w:ascii="Times New Roman" w:hAnsi="Times New Roman"/>
          <w:sz w:val="24"/>
          <w:szCs w:val="24"/>
        </w:rPr>
        <w:t>10</w:t>
      </w:r>
      <w:commentRangeEnd w:id="3"/>
      <w:r w:rsidR="009A28E7">
        <w:rPr>
          <w:rStyle w:val="Kommentaariviide"/>
          <w:rFonts w:ascii="Arial" w:eastAsia="Times New Roman" w:hAnsi="Arial" w:cs="Times New Roman"/>
          <w:kern w:val="0"/>
          <w14:ligatures w14:val="none"/>
        </w:rPr>
        <w:commentReference w:id="3"/>
      </w:r>
      <w:r w:rsidRPr="00F52F8B">
        <w:rPr>
          <w:rFonts w:ascii="Times New Roman" w:hAnsi="Times New Roman"/>
          <w:sz w:val="24"/>
          <w:szCs w:val="24"/>
        </w:rPr>
        <w:t>;</w:t>
      </w:r>
    </w:p>
    <w:p w14:paraId="04DDF530" w14:textId="598F9480" w:rsidR="00A15B14" w:rsidRPr="00F52F8B" w:rsidRDefault="00A15B14" w:rsidP="004E0EB1">
      <w:pPr>
        <w:pStyle w:val="Loendilik"/>
        <w:numPr>
          <w:ilvl w:val="0"/>
          <w:numId w:val="3"/>
        </w:numPr>
        <w:spacing w:after="0" w:line="240" w:lineRule="auto"/>
        <w:jc w:val="both"/>
        <w:rPr>
          <w:rFonts w:ascii="Times New Roman" w:hAnsi="Times New Roman"/>
          <w:sz w:val="24"/>
          <w:szCs w:val="24"/>
        </w:rPr>
      </w:pPr>
      <w:r w:rsidRPr="00A15B14">
        <w:rPr>
          <w:rFonts w:ascii="Times New Roman" w:hAnsi="Times New Roman"/>
          <w:sz w:val="24"/>
          <w:szCs w:val="24"/>
        </w:rPr>
        <w:t>Ravimiseaduse ja tervishoiuteenuste korraldamise seaduse muutmise seadus (lähtetoetused)</w:t>
      </w:r>
      <w:r>
        <w:rPr>
          <w:rFonts w:ascii="Times New Roman" w:hAnsi="Times New Roman"/>
          <w:sz w:val="24"/>
          <w:szCs w:val="24"/>
        </w:rPr>
        <w:t xml:space="preserve"> – </w:t>
      </w:r>
      <w:r w:rsidRPr="00A15B14">
        <w:rPr>
          <w:rFonts w:ascii="Times New Roman" w:hAnsi="Times New Roman"/>
          <w:sz w:val="24"/>
          <w:szCs w:val="24"/>
        </w:rPr>
        <w:t>RT I, 15.12.2023, 1</w:t>
      </w:r>
      <w:r>
        <w:rPr>
          <w:rFonts w:ascii="Times New Roman" w:hAnsi="Times New Roman"/>
          <w:sz w:val="24"/>
          <w:szCs w:val="24"/>
        </w:rPr>
        <w:t>;</w:t>
      </w:r>
    </w:p>
    <w:p w14:paraId="1FA275DB" w14:textId="27BF324A" w:rsidR="003B4D4F" w:rsidRPr="00CB36F4" w:rsidRDefault="003B4D4F" w:rsidP="004E0EB1">
      <w:pPr>
        <w:pStyle w:val="Loendilik"/>
        <w:numPr>
          <w:ilvl w:val="0"/>
          <w:numId w:val="3"/>
        </w:numPr>
        <w:spacing w:after="0" w:line="240" w:lineRule="auto"/>
        <w:jc w:val="both"/>
        <w:rPr>
          <w:rFonts w:ascii="Times New Roman" w:hAnsi="Times New Roman"/>
          <w:sz w:val="24"/>
          <w:szCs w:val="24"/>
        </w:rPr>
      </w:pPr>
      <w:r w:rsidRPr="003B4D4F">
        <w:rPr>
          <w:rFonts w:ascii="Times New Roman" w:hAnsi="Times New Roman"/>
          <w:sz w:val="24"/>
          <w:szCs w:val="24"/>
        </w:rPr>
        <w:t xml:space="preserve">Riigilõivuseadus (RLS) – </w:t>
      </w:r>
      <w:commentRangeStart w:id="4"/>
      <w:r w:rsidRPr="003B4D4F">
        <w:rPr>
          <w:rFonts w:ascii="Times New Roman" w:hAnsi="Times New Roman"/>
          <w:sz w:val="24"/>
          <w:szCs w:val="24"/>
        </w:rPr>
        <w:t>RT I, 06.07.2023, 83</w:t>
      </w:r>
      <w:commentRangeEnd w:id="4"/>
      <w:r w:rsidR="00945FCC">
        <w:rPr>
          <w:rStyle w:val="Kommentaariviide"/>
          <w:rFonts w:ascii="Arial" w:eastAsia="Times New Roman" w:hAnsi="Arial" w:cs="Times New Roman"/>
          <w:kern w:val="0"/>
          <w14:ligatures w14:val="none"/>
        </w:rPr>
        <w:commentReference w:id="4"/>
      </w:r>
      <w:r w:rsidRPr="003B4D4F">
        <w:rPr>
          <w:rFonts w:ascii="Times New Roman" w:hAnsi="Times New Roman"/>
          <w:sz w:val="24"/>
          <w:szCs w:val="24"/>
        </w:rPr>
        <w:t>;</w:t>
      </w:r>
    </w:p>
    <w:p w14:paraId="75B62B02" w14:textId="6CF90464" w:rsidR="006A4593" w:rsidRPr="007974E5" w:rsidRDefault="006A4593" w:rsidP="004E0EB1">
      <w:pPr>
        <w:pStyle w:val="Loendilik"/>
        <w:numPr>
          <w:ilvl w:val="0"/>
          <w:numId w:val="3"/>
        </w:numPr>
        <w:spacing w:after="0" w:line="240" w:lineRule="auto"/>
        <w:jc w:val="both"/>
        <w:rPr>
          <w:rFonts w:ascii="Times New Roman" w:hAnsi="Times New Roman"/>
          <w:sz w:val="24"/>
          <w:szCs w:val="24"/>
        </w:rPr>
      </w:pPr>
      <w:r w:rsidRPr="005D2823">
        <w:rPr>
          <w:rFonts w:ascii="Times New Roman" w:hAnsi="Times New Roman"/>
          <w:sz w:val="24"/>
          <w:szCs w:val="24"/>
        </w:rPr>
        <w:t xml:space="preserve">Tervishoiuteenuste korraldamise seaduse muutmise ja sellega seonduvalt teiste seaduste muutmise seadus </w:t>
      </w:r>
      <w:r w:rsidR="00A36AC7" w:rsidRPr="005D2823">
        <w:rPr>
          <w:rFonts w:ascii="Times New Roman" w:hAnsi="Times New Roman"/>
          <w:sz w:val="24"/>
          <w:szCs w:val="24"/>
        </w:rPr>
        <w:t>–</w:t>
      </w:r>
      <w:r w:rsidRPr="005D2823">
        <w:rPr>
          <w:rFonts w:ascii="Times New Roman" w:hAnsi="Times New Roman"/>
          <w:sz w:val="24"/>
          <w:szCs w:val="24"/>
        </w:rPr>
        <w:t xml:space="preserve"> RT I, 07.03.2023, 4;</w:t>
      </w:r>
    </w:p>
    <w:p w14:paraId="689CE722" w14:textId="09E11765" w:rsidR="006A4593" w:rsidRPr="007974E5" w:rsidRDefault="006A4593" w:rsidP="004E0EB1">
      <w:pPr>
        <w:pStyle w:val="Loendilik"/>
        <w:numPr>
          <w:ilvl w:val="0"/>
          <w:numId w:val="3"/>
        </w:numPr>
        <w:spacing w:after="0" w:line="240" w:lineRule="auto"/>
        <w:jc w:val="both"/>
        <w:rPr>
          <w:rFonts w:ascii="Times New Roman" w:hAnsi="Times New Roman"/>
          <w:sz w:val="24"/>
          <w:szCs w:val="24"/>
        </w:rPr>
      </w:pPr>
      <w:r w:rsidRPr="005D2823">
        <w:rPr>
          <w:rFonts w:ascii="Times New Roman" w:hAnsi="Times New Roman"/>
          <w:sz w:val="24"/>
          <w:szCs w:val="24"/>
        </w:rPr>
        <w:t xml:space="preserve">Tervishoiuteenuse osutaja kohustusliku vastutuskindlustuse seadus </w:t>
      </w:r>
      <w:r w:rsidR="00C17B59">
        <w:rPr>
          <w:rFonts w:ascii="Times New Roman" w:hAnsi="Times New Roman"/>
          <w:sz w:val="24"/>
          <w:szCs w:val="24"/>
        </w:rPr>
        <w:t>(</w:t>
      </w:r>
      <w:r w:rsidR="00C17B59" w:rsidRPr="00C17B59">
        <w:rPr>
          <w:rFonts w:ascii="Times New Roman" w:hAnsi="Times New Roman"/>
          <w:sz w:val="24"/>
          <w:szCs w:val="24"/>
        </w:rPr>
        <w:t>TOKVS</w:t>
      </w:r>
      <w:r w:rsidR="00C17B59">
        <w:rPr>
          <w:rFonts w:ascii="Times New Roman" w:hAnsi="Times New Roman"/>
          <w:sz w:val="24"/>
          <w:szCs w:val="24"/>
        </w:rPr>
        <w:t>)</w:t>
      </w:r>
      <w:r w:rsidRPr="005D2823">
        <w:rPr>
          <w:rFonts w:ascii="Times New Roman" w:hAnsi="Times New Roman"/>
          <w:sz w:val="24"/>
          <w:szCs w:val="24"/>
        </w:rPr>
        <w:t xml:space="preserve"> </w:t>
      </w:r>
      <w:r w:rsidR="00A36AC7" w:rsidRPr="005D2823">
        <w:rPr>
          <w:rFonts w:ascii="Times New Roman" w:hAnsi="Times New Roman"/>
          <w:sz w:val="24"/>
          <w:szCs w:val="24"/>
        </w:rPr>
        <w:t xml:space="preserve">– </w:t>
      </w:r>
      <w:r w:rsidRPr="005D2823">
        <w:rPr>
          <w:rFonts w:ascii="Times New Roman" w:hAnsi="Times New Roman"/>
          <w:sz w:val="24"/>
          <w:szCs w:val="24"/>
        </w:rPr>
        <w:t>RT I, 20.06.2022, 83;</w:t>
      </w:r>
    </w:p>
    <w:p w14:paraId="6E32E79B" w14:textId="282A636B" w:rsidR="006A4593" w:rsidRPr="007974E5" w:rsidRDefault="006A4593" w:rsidP="004E0EB1">
      <w:pPr>
        <w:pStyle w:val="Loendilik"/>
        <w:numPr>
          <w:ilvl w:val="0"/>
          <w:numId w:val="3"/>
        </w:numPr>
        <w:spacing w:after="0" w:line="240" w:lineRule="auto"/>
        <w:jc w:val="both"/>
        <w:rPr>
          <w:rFonts w:ascii="Times New Roman" w:hAnsi="Times New Roman"/>
          <w:sz w:val="24"/>
          <w:szCs w:val="24"/>
        </w:rPr>
      </w:pPr>
      <w:r w:rsidRPr="005D2823">
        <w:rPr>
          <w:rFonts w:ascii="Times New Roman" w:hAnsi="Times New Roman"/>
          <w:sz w:val="24"/>
          <w:szCs w:val="24"/>
        </w:rPr>
        <w:t xml:space="preserve">Tubakaseadus </w:t>
      </w:r>
      <w:r w:rsidR="00C17B59">
        <w:rPr>
          <w:rFonts w:ascii="Times New Roman" w:hAnsi="Times New Roman"/>
          <w:sz w:val="24"/>
          <w:szCs w:val="24"/>
        </w:rPr>
        <w:t>(</w:t>
      </w:r>
      <w:proofErr w:type="spellStart"/>
      <w:r w:rsidR="00C17B59">
        <w:rPr>
          <w:rFonts w:ascii="Times New Roman" w:hAnsi="Times New Roman"/>
          <w:sz w:val="24"/>
          <w:szCs w:val="24"/>
        </w:rPr>
        <w:t>TubS</w:t>
      </w:r>
      <w:proofErr w:type="spellEnd"/>
      <w:r w:rsidR="00C17B59">
        <w:rPr>
          <w:rFonts w:ascii="Times New Roman" w:hAnsi="Times New Roman"/>
          <w:sz w:val="24"/>
          <w:szCs w:val="24"/>
        </w:rPr>
        <w:t xml:space="preserve">) </w:t>
      </w:r>
      <w:r w:rsidR="00A36AC7" w:rsidRPr="005D2823">
        <w:rPr>
          <w:rFonts w:ascii="Times New Roman" w:hAnsi="Times New Roman"/>
          <w:sz w:val="24"/>
          <w:szCs w:val="24"/>
        </w:rPr>
        <w:t>– RT I, 07.03.2023, 20;</w:t>
      </w:r>
    </w:p>
    <w:p w14:paraId="7FF7D8AE" w14:textId="43872B30" w:rsidR="001537E2" w:rsidRPr="007974E5" w:rsidRDefault="001537E2" w:rsidP="004E0EB1">
      <w:pPr>
        <w:pStyle w:val="Loendilik"/>
        <w:numPr>
          <w:ilvl w:val="0"/>
          <w:numId w:val="3"/>
        </w:numPr>
        <w:spacing w:after="0" w:line="240" w:lineRule="auto"/>
        <w:jc w:val="both"/>
        <w:rPr>
          <w:rFonts w:ascii="Times New Roman" w:hAnsi="Times New Roman"/>
          <w:sz w:val="24"/>
          <w:szCs w:val="24"/>
        </w:rPr>
      </w:pPr>
      <w:r w:rsidRPr="005D2823">
        <w:rPr>
          <w:rFonts w:ascii="Times New Roman" w:hAnsi="Times New Roman"/>
          <w:sz w:val="24"/>
          <w:szCs w:val="24"/>
        </w:rPr>
        <w:t xml:space="preserve">Vereseadus </w:t>
      </w:r>
      <w:r w:rsidR="001B396E">
        <w:rPr>
          <w:rFonts w:ascii="Times New Roman" w:hAnsi="Times New Roman"/>
          <w:sz w:val="24"/>
          <w:szCs w:val="24"/>
        </w:rPr>
        <w:t>(</w:t>
      </w:r>
      <w:proofErr w:type="spellStart"/>
      <w:r w:rsidR="001B396E">
        <w:rPr>
          <w:rFonts w:ascii="Times New Roman" w:hAnsi="Times New Roman"/>
          <w:sz w:val="24"/>
          <w:szCs w:val="24"/>
        </w:rPr>
        <w:t>VereS</w:t>
      </w:r>
      <w:proofErr w:type="spellEnd"/>
      <w:r w:rsidR="001B396E">
        <w:rPr>
          <w:rFonts w:ascii="Times New Roman" w:hAnsi="Times New Roman"/>
          <w:sz w:val="24"/>
          <w:szCs w:val="24"/>
        </w:rPr>
        <w:t>)</w:t>
      </w:r>
      <w:r w:rsidRPr="005D2823">
        <w:rPr>
          <w:rFonts w:ascii="Times New Roman" w:hAnsi="Times New Roman"/>
          <w:sz w:val="24"/>
          <w:szCs w:val="24"/>
        </w:rPr>
        <w:t xml:space="preserve"> </w:t>
      </w:r>
      <w:r w:rsidR="00A36AC7" w:rsidRPr="005D2823">
        <w:rPr>
          <w:rFonts w:ascii="Times New Roman" w:hAnsi="Times New Roman"/>
          <w:sz w:val="24"/>
          <w:szCs w:val="24"/>
        </w:rPr>
        <w:t>–</w:t>
      </w:r>
      <w:r w:rsidRPr="005D2823">
        <w:rPr>
          <w:rFonts w:ascii="Times New Roman" w:hAnsi="Times New Roman"/>
          <w:sz w:val="24"/>
          <w:szCs w:val="24"/>
        </w:rPr>
        <w:t xml:space="preserve"> RT I, 11.03.2023, 100.</w:t>
      </w:r>
    </w:p>
    <w:p w14:paraId="2959A2AD" w14:textId="77777777" w:rsidR="00005F78" w:rsidRDefault="00005F78" w:rsidP="004E0EB1">
      <w:pPr>
        <w:spacing w:after="0" w:line="240" w:lineRule="auto"/>
        <w:jc w:val="both"/>
        <w:rPr>
          <w:rFonts w:ascii="Times New Roman" w:hAnsi="Times New Roman"/>
          <w:sz w:val="24"/>
        </w:rPr>
      </w:pPr>
    </w:p>
    <w:p w14:paraId="47922162" w14:textId="05CCE1FC" w:rsidR="00005F78" w:rsidRPr="007974E5" w:rsidRDefault="00005F78" w:rsidP="004E0EB1">
      <w:pPr>
        <w:spacing w:after="0" w:line="240" w:lineRule="auto"/>
        <w:jc w:val="both"/>
        <w:rPr>
          <w:rFonts w:ascii="Times New Roman" w:hAnsi="Times New Roman"/>
          <w:sz w:val="24"/>
          <w:szCs w:val="24"/>
        </w:rPr>
      </w:pPr>
      <w:r w:rsidRPr="005D2823">
        <w:rPr>
          <w:rFonts w:ascii="Times New Roman" w:hAnsi="Times New Roman"/>
          <w:sz w:val="24"/>
          <w:szCs w:val="24"/>
        </w:rPr>
        <w:t>Eelnõu pole seotud menetluses oleva muu eelnõuga</w:t>
      </w:r>
      <w:r w:rsidR="00F47F7C" w:rsidRPr="00A514BB">
        <w:rPr>
          <w:rFonts w:ascii="Times New Roman" w:hAnsi="Times New Roman"/>
          <w:sz w:val="24"/>
          <w:szCs w:val="24"/>
        </w:rPr>
        <w:t xml:space="preserve">. </w:t>
      </w:r>
      <w:commentRangeStart w:id="5"/>
      <w:r w:rsidR="00F47F7C" w:rsidRPr="00A514BB">
        <w:rPr>
          <w:rFonts w:ascii="Times New Roman" w:hAnsi="Times New Roman"/>
          <w:sz w:val="24"/>
          <w:szCs w:val="24"/>
        </w:rPr>
        <w:t xml:space="preserve">Eelnõu on seotud </w:t>
      </w:r>
      <w:r w:rsidRPr="00A514BB">
        <w:rPr>
          <w:rFonts w:ascii="Times New Roman" w:hAnsi="Times New Roman"/>
          <w:sz w:val="24"/>
          <w:szCs w:val="24"/>
        </w:rPr>
        <w:t>EL õiguse rakendamisega</w:t>
      </w:r>
      <w:r w:rsidR="00A514BB">
        <w:rPr>
          <w:rFonts w:ascii="Times New Roman" w:hAnsi="Times New Roman"/>
          <w:sz w:val="24"/>
          <w:szCs w:val="24"/>
        </w:rPr>
        <w:t xml:space="preserve"> – </w:t>
      </w:r>
      <w:r w:rsidR="00F47F7C">
        <w:rPr>
          <w:rFonts w:ascii="Times New Roman" w:hAnsi="Times New Roman"/>
          <w:sz w:val="24"/>
          <w:szCs w:val="24"/>
        </w:rPr>
        <w:t xml:space="preserve">eelnõuga täpsustatakse </w:t>
      </w:r>
      <w:proofErr w:type="spellStart"/>
      <w:r w:rsidR="00F47F7C">
        <w:rPr>
          <w:rFonts w:ascii="Times New Roman" w:hAnsi="Times New Roman"/>
          <w:sz w:val="24"/>
          <w:szCs w:val="24"/>
        </w:rPr>
        <w:t>TubS</w:t>
      </w:r>
      <w:proofErr w:type="spellEnd"/>
      <w:r w:rsidR="00F47F7C">
        <w:rPr>
          <w:rFonts w:ascii="Times New Roman" w:hAnsi="Times New Roman"/>
          <w:sz w:val="24"/>
          <w:szCs w:val="24"/>
        </w:rPr>
        <w:t xml:space="preserve">-i sõnastusi vastavalt </w:t>
      </w:r>
      <w:r w:rsidR="00F47F7C" w:rsidRPr="00F47F7C">
        <w:rPr>
          <w:rFonts w:ascii="Times New Roman" w:hAnsi="Times New Roman"/>
          <w:sz w:val="24"/>
          <w:szCs w:val="24"/>
        </w:rPr>
        <w:t>Euroopa Parlamendi ja nõukogu direktiivi</w:t>
      </w:r>
      <w:r w:rsidR="00F47F7C">
        <w:rPr>
          <w:rFonts w:ascii="Times New Roman" w:hAnsi="Times New Roman"/>
          <w:sz w:val="24"/>
          <w:szCs w:val="24"/>
        </w:rPr>
        <w:t>le</w:t>
      </w:r>
      <w:r w:rsidR="00F47F7C" w:rsidRPr="00F47F7C">
        <w:rPr>
          <w:rFonts w:ascii="Times New Roman" w:hAnsi="Times New Roman"/>
          <w:sz w:val="24"/>
          <w:szCs w:val="24"/>
        </w:rPr>
        <w:t xml:space="preserve"> 2014/40/EL tubaka- ja seonduvate toodete tootmist, esitlemist ja müüki käsitlevate liikmesriikide õigus- ja haldusnormide ühtlustamise kohta ning millega tunnistatakse kehtetuks direktiiv 2001/37/EÜ (ETL L 127, 29.04.2014, lk 1–38), muudetud komisjoni delegeeritud direktiiviga 2014/109/EL (ELT L 360, 17.12.2014, lk 22–27)</w:t>
      </w:r>
      <w:r w:rsidR="00A514BB" w:rsidRPr="00A514BB">
        <w:rPr>
          <w:rFonts w:ascii="Times New Roman" w:hAnsi="Times New Roman"/>
          <w:sz w:val="24"/>
          <w:szCs w:val="24"/>
        </w:rPr>
        <w:t xml:space="preserve"> </w:t>
      </w:r>
      <w:r w:rsidR="00A514BB" w:rsidRPr="005D2823">
        <w:rPr>
          <w:rFonts w:ascii="Times New Roman" w:hAnsi="Times New Roman"/>
          <w:sz w:val="24"/>
          <w:szCs w:val="24"/>
        </w:rPr>
        <w:t xml:space="preserve">(edaspidi </w:t>
      </w:r>
      <w:r w:rsidR="00A514BB" w:rsidRPr="00611C44">
        <w:rPr>
          <w:rFonts w:ascii="Times New Roman" w:hAnsi="Times New Roman"/>
          <w:i/>
          <w:iCs/>
          <w:sz w:val="24"/>
          <w:szCs w:val="24"/>
        </w:rPr>
        <w:t>direktiiv 2014/40/EL</w:t>
      </w:r>
      <w:r w:rsidR="00A514BB" w:rsidRPr="005D2823">
        <w:rPr>
          <w:rFonts w:ascii="Times New Roman" w:hAnsi="Times New Roman"/>
          <w:sz w:val="24"/>
          <w:szCs w:val="24"/>
        </w:rPr>
        <w:t>)</w:t>
      </w:r>
      <w:r w:rsidRPr="005D2823">
        <w:rPr>
          <w:rFonts w:ascii="Times New Roman" w:hAnsi="Times New Roman"/>
          <w:sz w:val="24"/>
          <w:szCs w:val="24"/>
        </w:rPr>
        <w:t>.</w:t>
      </w:r>
      <w:commentRangeEnd w:id="5"/>
      <w:r w:rsidR="0061103A">
        <w:rPr>
          <w:rStyle w:val="Kommentaariviide"/>
          <w:rFonts w:ascii="Arial" w:eastAsia="Times New Roman" w:hAnsi="Arial" w:cs="Times New Roman"/>
          <w:kern w:val="0"/>
          <w14:ligatures w14:val="none"/>
        </w:rPr>
        <w:commentReference w:id="5"/>
      </w:r>
      <w:r w:rsidR="00F47F7C">
        <w:rPr>
          <w:rFonts w:ascii="Times New Roman" w:hAnsi="Times New Roman"/>
          <w:sz w:val="24"/>
          <w:szCs w:val="24"/>
        </w:rPr>
        <w:t xml:space="preserve"> Direktiivis ettenähtud liikmesriigi ülesannete täitmiseks kehtestatakse riigilõivud ja tasud.</w:t>
      </w:r>
      <w:r w:rsidRPr="005D2823">
        <w:rPr>
          <w:rFonts w:ascii="Times New Roman" w:hAnsi="Times New Roman"/>
          <w:sz w:val="24"/>
          <w:szCs w:val="24"/>
        </w:rPr>
        <w:t xml:space="preserve"> Sam</w:t>
      </w:r>
      <w:r w:rsidR="00A514BB">
        <w:rPr>
          <w:rFonts w:ascii="Times New Roman" w:hAnsi="Times New Roman"/>
          <w:sz w:val="24"/>
          <w:szCs w:val="24"/>
        </w:rPr>
        <w:t>as</w:t>
      </w:r>
      <w:r w:rsidRPr="005D2823">
        <w:rPr>
          <w:rFonts w:ascii="Times New Roman" w:hAnsi="Times New Roman"/>
          <w:sz w:val="24"/>
          <w:szCs w:val="24"/>
        </w:rPr>
        <w:t xml:space="preserve"> puudub </w:t>
      </w:r>
      <w:r w:rsidR="00A514BB">
        <w:rPr>
          <w:rFonts w:ascii="Times New Roman" w:hAnsi="Times New Roman"/>
          <w:sz w:val="24"/>
          <w:szCs w:val="24"/>
        </w:rPr>
        <w:t xml:space="preserve">eelnõul </w:t>
      </w:r>
      <w:r w:rsidRPr="005D2823">
        <w:rPr>
          <w:rFonts w:ascii="Times New Roman" w:hAnsi="Times New Roman"/>
          <w:sz w:val="24"/>
          <w:szCs w:val="24"/>
        </w:rPr>
        <w:t>seos Vabariigi Valitsuse tegevusprogrammiga.</w:t>
      </w:r>
    </w:p>
    <w:p w14:paraId="6F728FA0" w14:textId="77777777" w:rsidR="00005F78" w:rsidRDefault="00005F78" w:rsidP="004E0EB1">
      <w:pPr>
        <w:spacing w:after="0" w:line="240" w:lineRule="auto"/>
        <w:jc w:val="both"/>
        <w:rPr>
          <w:rFonts w:ascii="Times New Roman" w:hAnsi="Times New Roman"/>
          <w:sz w:val="24"/>
        </w:rPr>
      </w:pPr>
    </w:p>
    <w:p w14:paraId="38DEF010" w14:textId="6B3CE63E" w:rsidR="00005F78" w:rsidRPr="007974E5" w:rsidRDefault="00005F78"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Eelnõu seadusena vastuvõtmiseks on vajalik poolthäälteenamus. </w:t>
      </w:r>
    </w:p>
    <w:p w14:paraId="034F4FBC" w14:textId="77777777" w:rsidR="00005F78" w:rsidRDefault="00005F78" w:rsidP="004E0EB1">
      <w:pPr>
        <w:spacing w:after="0" w:line="240" w:lineRule="auto"/>
        <w:jc w:val="both"/>
        <w:rPr>
          <w:rFonts w:ascii="Times New Roman" w:hAnsi="Times New Roman"/>
          <w:sz w:val="24"/>
        </w:rPr>
      </w:pPr>
    </w:p>
    <w:p w14:paraId="1F7F4115" w14:textId="0C801762" w:rsidR="00005F78" w:rsidRDefault="00005F78"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Käesolevale eelnõule on tehtud </w:t>
      </w:r>
      <w:hyperlink r:id="rId25" w:history="1">
        <w:r w:rsidRPr="00202061">
          <w:rPr>
            <w:rStyle w:val="Hperlink"/>
            <w:rFonts w:ascii="Times New Roman" w:hAnsi="Times New Roman" w:cs="Times New Roman"/>
            <w:sz w:val="24"/>
            <w:szCs w:val="24"/>
          </w:rPr>
          <w:t>väljatöötamiskavatsus</w:t>
        </w:r>
      </w:hyperlink>
      <w:r w:rsidRPr="00B50A7D">
        <w:rPr>
          <w:rFonts w:ascii="Times New Roman" w:hAnsi="Times New Roman" w:cs="Times New Roman"/>
          <w:sz w:val="24"/>
          <w:szCs w:val="24"/>
        </w:rPr>
        <w:t xml:space="preserve"> </w:t>
      </w:r>
      <w:r w:rsidR="00202061" w:rsidRPr="00CB36F4">
        <w:rPr>
          <w:rFonts w:ascii="Times New Roman" w:hAnsi="Times New Roman" w:cs="Times New Roman"/>
          <w:sz w:val="24"/>
          <w:szCs w:val="24"/>
        </w:rPr>
        <w:t>(</w:t>
      </w:r>
      <w:r w:rsidR="00122B5F" w:rsidRPr="00CB36F4">
        <w:rPr>
          <w:rFonts w:ascii="Times New Roman" w:hAnsi="Times New Roman" w:cs="Times New Roman"/>
          <w:i/>
          <w:iCs/>
          <w:sz w:val="24"/>
          <w:szCs w:val="24"/>
        </w:rPr>
        <w:t xml:space="preserve">TTKS </w:t>
      </w:r>
      <w:r w:rsidR="00202061" w:rsidRPr="00CB36F4">
        <w:rPr>
          <w:rFonts w:ascii="Times New Roman" w:hAnsi="Times New Roman" w:cs="Times New Roman"/>
          <w:i/>
          <w:iCs/>
          <w:sz w:val="24"/>
          <w:szCs w:val="24"/>
        </w:rPr>
        <w:t>VTK</w:t>
      </w:r>
      <w:r w:rsidR="00202061" w:rsidRPr="00CB36F4">
        <w:rPr>
          <w:rFonts w:ascii="Times New Roman" w:hAnsi="Times New Roman" w:cs="Times New Roman"/>
          <w:sz w:val="24"/>
          <w:szCs w:val="24"/>
        </w:rPr>
        <w:t>)</w:t>
      </w:r>
      <w:r w:rsidRPr="005D2823">
        <w:rPr>
          <w:rFonts w:ascii="Times New Roman" w:hAnsi="Times New Roman"/>
          <w:sz w:val="24"/>
          <w:szCs w:val="24"/>
        </w:rPr>
        <w:t xml:space="preserve"> </w:t>
      </w:r>
      <w:r w:rsidR="00880994" w:rsidRPr="005D2823">
        <w:rPr>
          <w:rFonts w:ascii="Times New Roman" w:hAnsi="Times New Roman"/>
          <w:sz w:val="24"/>
          <w:szCs w:val="24"/>
        </w:rPr>
        <w:t>osa</w:t>
      </w:r>
      <w:r w:rsidR="00880994">
        <w:rPr>
          <w:rFonts w:ascii="Times New Roman" w:hAnsi="Times New Roman"/>
          <w:sz w:val="24"/>
          <w:szCs w:val="24"/>
        </w:rPr>
        <w:t>s, mis puudutab</w:t>
      </w:r>
      <w:r w:rsidR="007837E6">
        <w:rPr>
          <w:rFonts w:ascii="Times New Roman" w:hAnsi="Times New Roman"/>
          <w:sz w:val="24"/>
          <w:szCs w:val="24"/>
        </w:rPr>
        <w:t xml:space="preserve"> </w:t>
      </w:r>
      <w:r w:rsidR="00285A93">
        <w:rPr>
          <w:rFonts w:ascii="Times New Roman" w:hAnsi="Times New Roman"/>
          <w:sz w:val="24"/>
          <w:szCs w:val="24"/>
        </w:rPr>
        <w:t xml:space="preserve">tervisekeskuste regulatsiooni ning </w:t>
      </w:r>
      <w:r w:rsidR="007C78E7">
        <w:rPr>
          <w:rFonts w:ascii="Times New Roman" w:hAnsi="Times New Roman"/>
          <w:sz w:val="24"/>
          <w:szCs w:val="24"/>
        </w:rPr>
        <w:t>paindlikuma</w:t>
      </w:r>
      <w:r w:rsidR="00065734">
        <w:rPr>
          <w:rFonts w:ascii="Times New Roman" w:hAnsi="Times New Roman"/>
          <w:sz w:val="24"/>
          <w:szCs w:val="24"/>
        </w:rPr>
        <w:t>t</w:t>
      </w:r>
      <w:r w:rsidR="007C78E7">
        <w:rPr>
          <w:rFonts w:ascii="Times New Roman" w:hAnsi="Times New Roman"/>
          <w:sz w:val="24"/>
          <w:szCs w:val="24"/>
        </w:rPr>
        <w:t xml:space="preserve"> </w:t>
      </w:r>
      <w:r w:rsidR="00065734">
        <w:rPr>
          <w:rFonts w:ascii="Times New Roman" w:hAnsi="Times New Roman"/>
          <w:sz w:val="24"/>
          <w:szCs w:val="24"/>
        </w:rPr>
        <w:t>töökorraldust</w:t>
      </w:r>
      <w:r w:rsidR="007C78E7">
        <w:rPr>
          <w:rFonts w:ascii="Times New Roman" w:hAnsi="Times New Roman"/>
          <w:sz w:val="24"/>
          <w:szCs w:val="24"/>
        </w:rPr>
        <w:t xml:space="preserve"> </w:t>
      </w:r>
      <w:r w:rsidR="00D869E0">
        <w:rPr>
          <w:rFonts w:ascii="Times New Roman" w:hAnsi="Times New Roman"/>
          <w:sz w:val="24"/>
          <w:szCs w:val="24"/>
        </w:rPr>
        <w:t xml:space="preserve">perearsti </w:t>
      </w:r>
      <w:r w:rsidR="007C78E7">
        <w:rPr>
          <w:rFonts w:ascii="Times New Roman" w:hAnsi="Times New Roman"/>
          <w:sz w:val="24"/>
          <w:szCs w:val="24"/>
        </w:rPr>
        <w:t>asendamise ja nimistuvälise teenindamise</w:t>
      </w:r>
      <w:r w:rsidR="00065734">
        <w:rPr>
          <w:rFonts w:ascii="Times New Roman" w:hAnsi="Times New Roman"/>
          <w:sz w:val="24"/>
          <w:szCs w:val="24"/>
        </w:rPr>
        <w:t xml:space="preserve"> kaudu</w:t>
      </w:r>
      <w:r w:rsidRPr="005D2823">
        <w:rPr>
          <w:rFonts w:ascii="Times New Roman" w:hAnsi="Times New Roman"/>
          <w:sz w:val="24"/>
          <w:szCs w:val="24"/>
        </w:rPr>
        <w:t>. Käesoleva eelnõu teistele osadele väljatöötamiskavatsust ei eelne tuginedes Vabariigi Valitsuse 22. detsembri 2011. a määruse nr 180 „Hea õigusloome ja normitehnika eeskiri“ § 1 lõike 2 punktidele 1 ja 5. Nimelt on eelnõu teiste osade menetlus kas kiireloomuline</w:t>
      </w:r>
      <w:r w:rsidR="00E72892" w:rsidRPr="005D2823">
        <w:rPr>
          <w:rFonts w:ascii="Times New Roman" w:hAnsi="Times New Roman"/>
          <w:sz w:val="24"/>
          <w:szCs w:val="24"/>
        </w:rPr>
        <w:t xml:space="preserve"> – </w:t>
      </w:r>
      <w:r w:rsidR="007B747A">
        <w:rPr>
          <w:rFonts w:ascii="Times New Roman" w:hAnsi="Times New Roman"/>
          <w:sz w:val="24"/>
          <w:szCs w:val="24"/>
        </w:rPr>
        <w:t xml:space="preserve">mh peab </w:t>
      </w:r>
      <w:r w:rsidR="00E72892" w:rsidRPr="005D2823">
        <w:rPr>
          <w:rFonts w:ascii="Times New Roman" w:hAnsi="Times New Roman"/>
          <w:sz w:val="24"/>
          <w:szCs w:val="24"/>
        </w:rPr>
        <w:t xml:space="preserve">muutma jõustumata seadust enne kui see jõustub – või </w:t>
      </w:r>
      <w:r w:rsidR="007B747A" w:rsidRPr="005D2823">
        <w:rPr>
          <w:rFonts w:ascii="Times New Roman" w:hAnsi="Times New Roman"/>
          <w:sz w:val="24"/>
          <w:szCs w:val="24"/>
        </w:rPr>
        <w:t xml:space="preserve">ei kaasne </w:t>
      </w:r>
      <w:r w:rsidR="00E72892" w:rsidRPr="005D2823">
        <w:rPr>
          <w:rFonts w:ascii="Times New Roman" w:hAnsi="Times New Roman"/>
          <w:sz w:val="24"/>
          <w:szCs w:val="24"/>
        </w:rPr>
        <w:t xml:space="preserve">rakendamisega olulist õiguslikku muudatust või muud olulist mõju – Eesti Haigekassa kannab juba 1. aprillist 2023. a nime Tervisekassa, viimases kohas nime muutmine ei ole suure mõjuga. </w:t>
      </w:r>
    </w:p>
    <w:p w14:paraId="2AB87882" w14:textId="77777777" w:rsidR="00681EA0" w:rsidRDefault="00681EA0" w:rsidP="004E0EB1">
      <w:pPr>
        <w:spacing w:after="0" w:line="240" w:lineRule="auto"/>
        <w:jc w:val="both"/>
        <w:rPr>
          <w:rFonts w:ascii="Times New Roman" w:hAnsi="Times New Roman"/>
          <w:sz w:val="24"/>
          <w:szCs w:val="24"/>
        </w:rPr>
      </w:pPr>
    </w:p>
    <w:p w14:paraId="07958122" w14:textId="49B61BED" w:rsidR="00681EA0" w:rsidRPr="007974E5" w:rsidRDefault="00681EA0" w:rsidP="004E0EB1">
      <w:pPr>
        <w:spacing w:after="0" w:line="240" w:lineRule="auto"/>
        <w:jc w:val="both"/>
        <w:rPr>
          <w:rFonts w:ascii="Times New Roman" w:hAnsi="Times New Roman"/>
          <w:sz w:val="24"/>
          <w:szCs w:val="24"/>
        </w:rPr>
      </w:pPr>
      <w:r w:rsidRPr="00681EA0">
        <w:rPr>
          <w:rFonts w:ascii="Times New Roman" w:hAnsi="Times New Roman"/>
          <w:sz w:val="24"/>
          <w:szCs w:val="24"/>
        </w:rPr>
        <w:t xml:space="preserve">Eelnõu on seotud isikuandmete töötlemisega isikuandmete kaitse </w:t>
      </w:r>
      <w:proofErr w:type="spellStart"/>
      <w:r w:rsidRPr="00681EA0">
        <w:rPr>
          <w:rFonts w:ascii="Times New Roman" w:hAnsi="Times New Roman"/>
          <w:sz w:val="24"/>
          <w:szCs w:val="24"/>
        </w:rPr>
        <w:t>üldmääruse</w:t>
      </w:r>
      <w:proofErr w:type="spellEnd"/>
      <w:r w:rsidRPr="00681EA0">
        <w:rPr>
          <w:rFonts w:ascii="Times New Roman" w:hAnsi="Times New Roman"/>
          <w:sz w:val="24"/>
          <w:szCs w:val="24"/>
        </w:rPr>
        <w:t xml:space="preserve"> tähenduses ning selle kohta on koostatud täpsem mõjuanalüüs käesoleva eelnõu seletuskirja 6. punktis.</w:t>
      </w:r>
    </w:p>
    <w:p w14:paraId="14610FF1" w14:textId="77777777" w:rsidR="00005F78" w:rsidRPr="00A44F45" w:rsidRDefault="00005F78" w:rsidP="004E0EB1">
      <w:pPr>
        <w:spacing w:after="0" w:line="240" w:lineRule="auto"/>
        <w:jc w:val="both"/>
        <w:rPr>
          <w:rFonts w:ascii="Times New Roman" w:hAnsi="Times New Roman"/>
          <w:sz w:val="24"/>
        </w:rPr>
      </w:pPr>
    </w:p>
    <w:p w14:paraId="0ABED32B" w14:textId="290DD156" w:rsidR="007759D6" w:rsidRPr="00D869E0" w:rsidRDefault="007759D6" w:rsidP="004E0EB1">
      <w:pPr>
        <w:pStyle w:val="Loendilik"/>
        <w:numPr>
          <w:ilvl w:val="0"/>
          <w:numId w:val="2"/>
        </w:numPr>
        <w:spacing w:after="0" w:line="240" w:lineRule="auto"/>
        <w:jc w:val="both"/>
        <w:rPr>
          <w:rFonts w:ascii="Times New Roman" w:hAnsi="Times New Roman"/>
          <w:sz w:val="24"/>
        </w:rPr>
      </w:pPr>
      <w:r w:rsidRPr="00D869E0">
        <w:rPr>
          <w:rFonts w:ascii="Times New Roman" w:hAnsi="Times New Roman"/>
          <w:b/>
          <w:bCs/>
          <w:sz w:val="24"/>
          <w:szCs w:val="24"/>
        </w:rPr>
        <w:t>Seaduse eesmärk</w:t>
      </w:r>
    </w:p>
    <w:p w14:paraId="55B7BCF6" w14:textId="77777777" w:rsidR="007759D6" w:rsidRDefault="007759D6" w:rsidP="004E0EB1">
      <w:pPr>
        <w:pStyle w:val="Pealkiri1"/>
        <w:spacing w:before="0" w:beforeAutospacing="0" w:after="0" w:afterAutospacing="0" w:line="240" w:lineRule="auto"/>
        <w:rPr>
          <w:rFonts w:ascii="Times New Roman" w:hAnsi="Times New Roman"/>
          <w:b w:val="0"/>
          <w:sz w:val="24"/>
          <w:lang w:eastAsia="et-EE"/>
        </w:rPr>
        <w:sectPr w:rsidR="007759D6">
          <w:type w:val="continuous"/>
          <w:pgSz w:w="11906" w:h="16838"/>
          <w:pgMar w:top="1418" w:right="680" w:bottom="1418" w:left="1701" w:header="680" w:footer="680" w:gutter="0"/>
          <w:cols w:space="708"/>
          <w:docGrid w:linePitch="360"/>
        </w:sectPr>
      </w:pPr>
    </w:p>
    <w:p w14:paraId="5CFBAE15" w14:textId="4A0A161A" w:rsidR="00CB7A33" w:rsidRPr="00CB7A33" w:rsidRDefault="00CB7A33" w:rsidP="004E0EB1">
      <w:pPr>
        <w:spacing w:after="0" w:line="240" w:lineRule="auto"/>
        <w:jc w:val="both"/>
        <w:rPr>
          <w:rFonts w:ascii="Times New Roman" w:hAnsi="Times New Roman"/>
          <w:b/>
          <w:bCs/>
          <w:sz w:val="24"/>
          <w:szCs w:val="24"/>
          <w:lang w:eastAsia="et-EE"/>
        </w:rPr>
      </w:pPr>
    </w:p>
    <w:p w14:paraId="157139C8" w14:textId="7FFEBEDB" w:rsidR="00E31B2F" w:rsidRDefault="00CB7A33" w:rsidP="004E0EB1">
      <w:pPr>
        <w:spacing w:after="0" w:line="240" w:lineRule="auto"/>
        <w:jc w:val="both"/>
        <w:rPr>
          <w:rFonts w:ascii="Times New Roman" w:hAnsi="Times New Roman"/>
          <w:sz w:val="24"/>
          <w:szCs w:val="24"/>
          <w:lang w:eastAsia="et-EE"/>
        </w:rPr>
      </w:pPr>
      <w:r w:rsidRPr="00384142">
        <w:rPr>
          <w:rFonts w:ascii="Times New Roman" w:hAnsi="Times New Roman"/>
          <w:sz w:val="24"/>
          <w:szCs w:val="24"/>
          <w:lang w:eastAsia="et-EE"/>
        </w:rPr>
        <w:t xml:space="preserve">Seadusega tehakse erinevates tervisevaldkonna õigusaktides muudatusi, mis on seotud juba jõustunud või veel jõustuvate muudatustega ning täiendavad neid. Eesmärgiks on õigusselgus ja terviklikkus. </w:t>
      </w:r>
    </w:p>
    <w:p w14:paraId="5EB75693" w14:textId="77777777" w:rsidR="00607795" w:rsidRDefault="00607795" w:rsidP="004E0EB1">
      <w:pPr>
        <w:spacing w:after="0" w:line="240" w:lineRule="auto"/>
        <w:jc w:val="both"/>
        <w:rPr>
          <w:rFonts w:ascii="Times New Roman" w:hAnsi="Times New Roman"/>
          <w:sz w:val="24"/>
          <w:szCs w:val="24"/>
          <w:lang w:eastAsia="et-EE"/>
        </w:rPr>
      </w:pPr>
    </w:p>
    <w:p w14:paraId="166A6FB8" w14:textId="5061CFAE" w:rsidR="00CB7A33" w:rsidRPr="00384142" w:rsidRDefault="00CB7A33" w:rsidP="004E0EB1">
      <w:pPr>
        <w:spacing w:after="0" w:line="240" w:lineRule="auto"/>
        <w:jc w:val="both"/>
        <w:rPr>
          <w:rFonts w:ascii="Times New Roman" w:hAnsi="Times New Roman"/>
          <w:sz w:val="24"/>
          <w:szCs w:val="24"/>
          <w:lang w:eastAsia="et-EE"/>
        </w:rPr>
      </w:pPr>
      <w:r w:rsidRPr="00384142">
        <w:rPr>
          <w:rFonts w:ascii="Times New Roman" w:hAnsi="Times New Roman"/>
          <w:sz w:val="24"/>
          <w:szCs w:val="24"/>
          <w:lang w:eastAsia="et-EE"/>
        </w:rPr>
        <w:t>Seoses 2024</w:t>
      </w:r>
      <w:r w:rsidR="00713A78">
        <w:rPr>
          <w:rFonts w:ascii="Times New Roman" w:hAnsi="Times New Roman"/>
          <w:sz w:val="24"/>
          <w:szCs w:val="24"/>
          <w:lang w:eastAsia="et-EE"/>
        </w:rPr>
        <w:t>. a</w:t>
      </w:r>
      <w:r w:rsidRPr="00384142">
        <w:rPr>
          <w:rFonts w:ascii="Times New Roman" w:hAnsi="Times New Roman"/>
          <w:sz w:val="24"/>
          <w:szCs w:val="24"/>
          <w:lang w:eastAsia="et-EE"/>
        </w:rPr>
        <w:t xml:space="preserve"> jõustuva </w:t>
      </w:r>
      <w:r w:rsidR="00247BCA" w:rsidRPr="00247BCA">
        <w:rPr>
          <w:rFonts w:ascii="Times New Roman" w:hAnsi="Times New Roman"/>
          <w:sz w:val="24"/>
          <w:szCs w:val="24"/>
          <w:lang w:eastAsia="et-EE"/>
        </w:rPr>
        <w:t>TOKVS</w:t>
      </w:r>
      <w:r w:rsidR="00247BCA">
        <w:rPr>
          <w:rFonts w:ascii="Times New Roman" w:hAnsi="Times New Roman"/>
          <w:sz w:val="24"/>
          <w:szCs w:val="24"/>
          <w:lang w:eastAsia="et-EE"/>
        </w:rPr>
        <w:t>-</w:t>
      </w:r>
      <w:proofErr w:type="spellStart"/>
      <w:r w:rsidRPr="00CB36F4">
        <w:rPr>
          <w:rFonts w:ascii="Times New Roman" w:hAnsi="Times New Roman"/>
          <w:sz w:val="24"/>
          <w:szCs w:val="24"/>
          <w:lang w:eastAsia="et-EE"/>
        </w:rPr>
        <w:t>ga</w:t>
      </w:r>
      <w:proofErr w:type="spellEnd"/>
      <w:r w:rsidRPr="00CB36F4">
        <w:rPr>
          <w:rFonts w:ascii="Times New Roman" w:hAnsi="Times New Roman"/>
          <w:sz w:val="24"/>
          <w:szCs w:val="24"/>
          <w:lang w:eastAsia="et-EE"/>
        </w:rPr>
        <w:t xml:space="preserve"> muudetakse </w:t>
      </w:r>
      <w:r w:rsidR="001B396E">
        <w:rPr>
          <w:rFonts w:ascii="Times New Roman" w:hAnsi="Times New Roman"/>
          <w:sz w:val="24"/>
          <w:szCs w:val="24"/>
          <w:lang w:eastAsia="et-EE"/>
        </w:rPr>
        <w:t>TTKS-i</w:t>
      </w:r>
      <w:r w:rsidRPr="00384142">
        <w:rPr>
          <w:rFonts w:ascii="Times New Roman" w:hAnsi="Times New Roman"/>
          <w:sz w:val="24"/>
          <w:szCs w:val="24"/>
          <w:lang w:eastAsia="et-EE"/>
        </w:rPr>
        <w:t>, et siduda vastutuskindlustuse omamine tegevusl</w:t>
      </w:r>
      <w:r w:rsidR="00247BCA">
        <w:rPr>
          <w:rFonts w:ascii="Times New Roman" w:hAnsi="Times New Roman"/>
          <w:sz w:val="24"/>
          <w:szCs w:val="24"/>
          <w:lang w:eastAsia="et-EE"/>
        </w:rPr>
        <w:t>o</w:t>
      </w:r>
      <w:r w:rsidRPr="00384142">
        <w:rPr>
          <w:rFonts w:ascii="Times New Roman" w:hAnsi="Times New Roman"/>
          <w:sz w:val="24"/>
          <w:szCs w:val="24"/>
          <w:lang w:eastAsia="et-EE"/>
        </w:rPr>
        <w:t xml:space="preserve">aga. </w:t>
      </w:r>
      <w:r w:rsidR="00607795">
        <w:rPr>
          <w:rFonts w:ascii="Times New Roman" w:hAnsi="Times New Roman"/>
          <w:sz w:val="24"/>
          <w:szCs w:val="24"/>
          <w:lang w:eastAsia="et-EE"/>
        </w:rPr>
        <w:t>T</w:t>
      </w:r>
      <w:r w:rsidR="00247BCA">
        <w:rPr>
          <w:rFonts w:ascii="Times New Roman" w:hAnsi="Times New Roman"/>
          <w:sz w:val="24"/>
          <w:szCs w:val="24"/>
          <w:lang w:eastAsia="et-EE"/>
        </w:rPr>
        <w:t>TKS-</w:t>
      </w:r>
      <w:r w:rsidR="00095741">
        <w:rPr>
          <w:rFonts w:ascii="Times New Roman" w:hAnsi="Times New Roman"/>
          <w:sz w:val="24"/>
          <w:szCs w:val="24"/>
          <w:lang w:eastAsia="et-EE"/>
        </w:rPr>
        <w:t>s</w:t>
      </w:r>
      <w:r w:rsidRPr="00384142">
        <w:rPr>
          <w:rFonts w:ascii="Times New Roman" w:hAnsi="Times New Roman"/>
          <w:sz w:val="24"/>
          <w:szCs w:val="24"/>
          <w:lang w:eastAsia="et-EE"/>
        </w:rPr>
        <w:t xml:space="preserve"> muudetakse</w:t>
      </w:r>
      <w:r w:rsidR="00247BCA">
        <w:rPr>
          <w:rFonts w:ascii="Times New Roman" w:hAnsi="Times New Roman"/>
          <w:sz w:val="24"/>
          <w:szCs w:val="24"/>
          <w:lang w:eastAsia="et-EE"/>
        </w:rPr>
        <w:t xml:space="preserve"> ka</w:t>
      </w:r>
      <w:r w:rsidRPr="00384142">
        <w:rPr>
          <w:rFonts w:ascii="Times New Roman" w:hAnsi="Times New Roman"/>
          <w:sz w:val="24"/>
          <w:szCs w:val="24"/>
          <w:lang w:eastAsia="et-EE"/>
        </w:rPr>
        <w:t xml:space="preserve"> nimistu alusel tegutseva</w:t>
      </w:r>
      <w:r w:rsidR="00095741">
        <w:rPr>
          <w:rFonts w:ascii="Times New Roman" w:hAnsi="Times New Roman"/>
          <w:sz w:val="24"/>
          <w:szCs w:val="24"/>
          <w:lang w:eastAsia="et-EE"/>
        </w:rPr>
        <w:t>t</w:t>
      </w:r>
      <w:r w:rsidRPr="00CB36F4">
        <w:rPr>
          <w:rFonts w:ascii="Times New Roman" w:hAnsi="Times New Roman"/>
          <w:sz w:val="24"/>
          <w:szCs w:val="24"/>
          <w:lang w:eastAsia="et-EE"/>
        </w:rPr>
        <w:t xml:space="preserve"> perearst</w:t>
      </w:r>
      <w:r w:rsidR="00095741">
        <w:rPr>
          <w:rFonts w:ascii="Times New Roman" w:hAnsi="Times New Roman"/>
          <w:sz w:val="24"/>
          <w:szCs w:val="24"/>
          <w:lang w:eastAsia="et-EE"/>
        </w:rPr>
        <w:t>i</w:t>
      </w:r>
      <w:r w:rsidRPr="00CB36F4">
        <w:rPr>
          <w:rFonts w:ascii="Times New Roman" w:hAnsi="Times New Roman"/>
          <w:sz w:val="24"/>
          <w:szCs w:val="24"/>
          <w:lang w:eastAsia="et-EE"/>
        </w:rPr>
        <w:t xml:space="preserve"> puudutavaid sätteid, tuues seadusesse tervisekeskuse mõiste ning laiendades perearstikeskuste võimalusi kanda </w:t>
      </w:r>
      <w:r w:rsidRPr="00384142">
        <w:rPr>
          <w:rFonts w:ascii="Times New Roman" w:hAnsi="Times New Roman"/>
          <w:sz w:val="24"/>
          <w:szCs w:val="24"/>
          <w:lang w:eastAsia="et-EE"/>
        </w:rPr>
        <w:t>suuremat piirkondlikku vastutust.</w:t>
      </w:r>
      <w:r w:rsidR="00D869E0">
        <w:rPr>
          <w:rFonts w:ascii="Times New Roman" w:hAnsi="Times New Roman"/>
          <w:sz w:val="24"/>
          <w:szCs w:val="24"/>
          <w:lang w:eastAsia="et-EE"/>
        </w:rPr>
        <w:t xml:space="preserve"> Tehnilise muudatusena asendatakse </w:t>
      </w:r>
      <w:r w:rsidR="00D869E0" w:rsidRPr="009516B9">
        <w:rPr>
          <w:rFonts w:ascii="Times New Roman" w:hAnsi="Times New Roman"/>
          <w:sz w:val="24"/>
          <w:szCs w:val="24"/>
          <w:lang w:eastAsia="et-EE"/>
        </w:rPr>
        <w:t>õigusaktides</w:t>
      </w:r>
      <w:r w:rsidR="00D869E0">
        <w:rPr>
          <w:rFonts w:ascii="Times New Roman" w:hAnsi="Times New Roman"/>
          <w:sz w:val="24"/>
          <w:szCs w:val="24"/>
          <w:lang w:eastAsia="et-EE"/>
        </w:rPr>
        <w:t xml:space="preserve"> mõiste „üldarstiabi“ mõistega „perearstiabi“.</w:t>
      </w:r>
      <w:r w:rsidRPr="00384142">
        <w:rPr>
          <w:rFonts w:ascii="Times New Roman" w:hAnsi="Times New Roman"/>
          <w:sz w:val="24"/>
          <w:szCs w:val="24"/>
          <w:lang w:eastAsia="et-EE"/>
        </w:rPr>
        <w:t xml:space="preserve"> </w:t>
      </w:r>
      <w:proofErr w:type="spellStart"/>
      <w:r w:rsidRPr="00384142">
        <w:rPr>
          <w:rFonts w:ascii="Times New Roman" w:hAnsi="Times New Roman"/>
          <w:sz w:val="24"/>
          <w:szCs w:val="24"/>
          <w:lang w:eastAsia="et-EE"/>
        </w:rPr>
        <w:t>Rav</w:t>
      </w:r>
      <w:r w:rsidR="00384142">
        <w:rPr>
          <w:rFonts w:ascii="Times New Roman" w:hAnsi="Times New Roman"/>
          <w:sz w:val="24"/>
          <w:szCs w:val="24"/>
          <w:lang w:eastAsia="et-EE"/>
        </w:rPr>
        <w:t>S</w:t>
      </w:r>
      <w:proofErr w:type="spellEnd"/>
      <w:r w:rsidRPr="00384142">
        <w:rPr>
          <w:rFonts w:ascii="Times New Roman" w:hAnsi="Times New Roman"/>
          <w:sz w:val="24"/>
          <w:szCs w:val="24"/>
          <w:lang w:eastAsia="et-EE"/>
        </w:rPr>
        <w:t xml:space="preserve"> </w:t>
      </w:r>
      <w:r w:rsidR="00384142">
        <w:rPr>
          <w:rFonts w:ascii="Times New Roman" w:hAnsi="Times New Roman"/>
          <w:sz w:val="24"/>
          <w:szCs w:val="24"/>
          <w:lang w:eastAsia="et-EE"/>
        </w:rPr>
        <w:t xml:space="preserve">ja </w:t>
      </w:r>
      <w:proofErr w:type="spellStart"/>
      <w:r w:rsidR="00384142">
        <w:rPr>
          <w:rFonts w:ascii="Times New Roman" w:hAnsi="Times New Roman"/>
          <w:sz w:val="24"/>
          <w:szCs w:val="24"/>
          <w:lang w:eastAsia="et-EE"/>
        </w:rPr>
        <w:t>VereS</w:t>
      </w:r>
      <w:proofErr w:type="spellEnd"/>
      <w:r w:rsidR="00384142">
        <w:rPr>
          <w:rFonts w:ascii="Times New Roman" w:hAnsi="Times New Roman"/>
          <w:sz w:val="24"/>
          <w:szCs w:val="24"/>
          <w:lang w:eastAsia="et-EE"/>
        </w:rPr>
        <w:t xml:space="preserve"> </w:t>
      </w:r>
      <w:r w:rsidRPr="00384142">
        <w:rPr>
          <w:rFonts w:ascii="Times New Roman" w:hAnsi="Times New Roman"/>
          <w:sz w:val="24"/>
          <w:szCs w:val="24"/>
          <w:lang w:eastAsia="et-EE"/>
        </w:rPr>
        <w:t>muudatus</w:t>
      </w:r>
      <w:r w:rsidR="00384142">
        <w:rPr>
          <w:rFonts w:ascii="Times New Roman" w:hAnsi="Times New Roman"/>
          <w:sz w:val="24"/>
          <w:szCs w:val="24"/>
          <w:lang w:eastAsia="et-EE"/>
        </w:rPr>
        <w:t>t</w:t>
      </w:r>
      <w:r w:rsidRPr="00384142">
        <w:rPr>
          <w:rFonts w:ascii="Times New Roman" w:hAnsi="Times New Roman"/>
          <w:sz w:val="24"/>
          <w:szCs w:val="24"/>
          <w:lang w:eastAsia="et-EE"/>
        </w:rPr>
        <w:t xml:space="preserve">ega </w:t>
      </w:r>
      <w:r w:rsidR="00AA743F">
        <w:rPr>
          <w:rFonts w:ascii="Times New Roman" w:hAnsi="Times New Roman"/>
          <w:sz w:val="24"/>
          <w:szCs w:val="24"/>
          <w:lang w:eastAsia="et-EE"/>
        </w:rPr>
        <w:t xml:space="preserve">viiakse </w:t>
      </w:r>
      <w:r w:rsidR="00384142">
        <w:rPr>
          <w:rFonts w:ascii="Times New Roman" w:hAnsi="Times New Roman"/>
          <w:sz w:val="24"/>
          <w:szCs w:val="24"/>
          <w:lang w:eastAsia="et-EE"/>
        </w:rPr>
        <w:t>rakendustegevused Sotsiaalministeeriumist</w:t>
      </w:r>
      <w:r>
        <w:rPr>
          <w:rFonts w:ascii="Times New Roman" w:hAnsi="Times New Roman"/>
          <w:sz w:val="24"/>
          <w:szCs w:val="24"/>
          <w:lang w:eastAsia="et-EE"/>
        </w:rPr>
        <w:t xml:space="preserve"> </w:t>
      </w:r>
      <w:r w:rsidR="006C728B">
        <w:rPr>
          <w:rFonts w:ascii="Times New Roman" w:hAnsi="Times New Roman"/>
          <w:sz w:val="24"/>
          <w:szCs w:val="24"/>
          <w:lang w:eastAsia="et-EE"/>
        </w:rPr>
        <w:t>vastavalt Ravimiametisse ja Tervisekassasse. R</w:t>
      </w:r>
      <w:r w:rsidRPr="00384142">
        <w:rPr>
          <w:rFonts w:ascii="Times New Roman" w:hAnsi="Times New Roman"/>
          <w:sz w:val="24"/>
          <w:szCs w:val="24"/>
          <w:lang w:eastAsia="et-EE"/>
        </w:rPr>
        <w:t xml:space="preserve">avimite </w:t>
      </w:r>
      <w:r w:rsidR="008143EC">
        <w:rPr>
          <w:rFonts w:ascii="Times New Roman" w:hAnsi="Times New Roman"/>
          <w:sz w:val="24"/>
          <w:szCs w:val="24"/>
          <w:lang w:eastAsia="et-EE"/>
        </w:rPr>
        <w:t>k</w:t>
      </w:r>
      <w:r w:rsidR="003912C2" w:rsidRPr="003912C2">
        <w:rPr>
          <w:rFonts w:ascii="Times New Roman" w:hAnsi="Times New Roman"/>
          <w:sz w:val="24"/>
          <w:szCs w:val="24"/>
          <w:lang w:eastAsia="et-EE"/>
        </w:rPr>
        <w:t>aalutud keskmise</w:t>
      </w:r>
      <w:r w:rsidRPr="00384142">
        <w:rPr>
          <w:rFonts w:ascii="Times New Roman" w:hAnsi="Times New Roman"/>
          <w:sz w:val="24"/>
          <w:szCs w:val="24"/>
          <w:lang w:eastAsia="et-EE"/>
        </w:rPr>
        <w:t xml:space="preserve"> </w:t>
      </w:r>
      <w:proofErr w:type="spellStart"/>
      <w:r w:rsidRPr="00384142">
        <w:rPr>
          <w:rFonts w:ascii="Times New Roman" w:hAnsi="Times New Roman"/>
          <w:sz w:val="24"/>
          <w:szCs w:val="24"/>
          <w:lang w:eastAsia="et-EE"/>
        </w:rPr>
        <w:t>juurdehindluse</w:t>
      </w:r>
      <w:proofErr w:type="spellEnd"/>
      <w:r w:rsidRPr="00384142">
        <w:rPr>
          <w:rFonts w:ascii="Times New Roman" w:hAnsi="Times New Roman"/>
          <w:sz w:val="24"/>
          <w:szCs w:val="24"/>
          <w:lang w:eastAsia="et-EE"/>
        </w:rPr>
        <w:t xml:space="preserve"> analüüsi tegemine</w:t>
      </w:r>
      <w:r w:rsidR="00D45A8D">
        <w:rPr>
          <w:rFonts w:ascii="Times New Roman" w:hAnsi="Times New Roman"/>
          <w:sz w:val="24"/>
          <w:szCs w:val="24"/>
          <w:lang w:eastAsia="et-EE"/>
        </w:rPr>
        <w:t xml:space="preserve"> ja</w:t>
      </w:r>
      <w:r w:rsidRPr="00384142">
        <w:rPr>
          <w:rFonts w:ascii="Times New Roman" w:hAnsi="Times New Roman"/>
          <w:sz w:val="24"/>
          <w:szCs w:val="24"/>
          <w:lang w:eastAsia="et-EE"/>
        </w:rPr>
        <w:t xml:space="preserve"> </w:t>
      </w:r>
      <w:r w:rsidR="00D45A8D" w:rsidRPr="00384142">
        <w:rPr>
          <w:rFonts w:ascii="Times New Roman" w:hAnsi="Times New Roman"/>
          <w:sz w:val="24"/>
          <w:szCs w:val="24"/>
          <w:lang w:eastAsia="et-EE"/>
        </w:rPr>
        <w:t>referentteenuse osutamise korraldamin</w:t>
      </w:r>
      <w:r w:rsidR="00A53E63">
        <w:rPr>
          <w:rFonts w:ascii="Times New Roman" w:hAnsi="Times New Roman"/>
          <w:sz w:val="24"/>
          <w:szCs w:val="24"/>
          <w:lang w:eastAsia="et-EE"/>
        </w:rPr>
        <w:t xml:space="preserve">e </w:t>
      </w:r>
      <w:r w:rsidR="00683C85">
        <w:rPr>
          <w:rFonts w:ascii="Times New Roman" w:hAnsi="Times New Roman"/>
          <w:sz w:val="24"/>
          <w:szCs w:val="24"/>
          <w:lang w:eastAsia="et-EE"/>
        </w:rPr>
        <w:t>on praktilised tegevused</w:t>
      </w:r>
      <w:r w:rsidR="00C94D64">
        <w:rPr>
          <w:rFonts w:ascii="Times New Roman" w:hAnsi="Times New Roman"/>
          <w:sz w:val="24"/>
          <w:szCs w:val="24"/>
          <w:lang w:eastAsia="et-EE"/>
        </w:rPr>
        <w:t xml:space="preserve">. </w:t>
      </w:r>
      <w:proofErr w:type="spellStart"/>
      <w:r w:rsidR="00C94D64">
        <w:rPr>
          <w:rFonts w:ascii="Times New Roman" w:hAnsi="Times New Roman"/>
          <w:sz w:val="24"/>
          <w:szCs w:val="24"/>
          <w:lang w:eastAsia="et-EE"/>
        </w:rPr>
        <w:t>RavS</w:t>
      </w:r>
      <w:proofErr w:type="spellEnd"/>
      <w:r w:rsidR="00C94D64">
        <w:rPr>
          <w:rFonts w:ascii="Times New Roman" w:hAnsi="Times New Roman"/>
          <w:sz w:val="24"/>
          <w:szCs w:val="24"/>
          <w:lang w:eastAsia="et-EE"/>
        </w:rPr>
        <w:t xml:space="preserve"> teine muu</w:t>
      </w:r>
      <w:r w:rsidR="008F10C0">
        <w:rPr>
          <w:rFonts w:ascii="Times New Roman" w:hAnsi="Times New Roman"/>
          <w:sz w:val="24"/>
          <w:szCs w:val="24"/>
          <w:lang w:eastAsia="et-EE"/>
        </w:rPr>
        <w:t>datus puudutab tegevuslubasid</w:t>
      </w:r>
      <w:r w:rsidRPr="00384142">
        <w:rPr>
          <w:rFonts w:ascii="Times New Roman" w:hAnsi="Times New Roman"/>
          <w:sz w:val="24"/>
          <w:szCs w:val="24"/>
          <w:lang w:eastAsia="et-EE"/>
        </w:rPr>
        <w:t>, et viia seadus kooskõlla EL regulatsiooniga. R</w:t>
      </w:r>
      <w:r w:rsidR="00876AF0">
        <w:rPr>
          <w:rFonts w:ascii="Times New Roman" w:hAnsi="Times New Roman"/>
          <w:sz w:val="24"/>
          <w:szCs w:val="24"/>
          <w:lang w:eastAsia="et-EE"/>
        </w:rPr>
        <w:t>L</w:t>
      </w:r>
      <w:r w:rsidR="001124BA">
        <w:rPr>
          <w:rFonts w:ascii="Times New Roman" w:hAnsi="Times New Roman"/>
          <w:sz w:val="24"/>
          <w:szCs w:val="24"/>
          <w:lang w:eastAsia="et-EE"/>
        </w:rPr>
        <w:t>S-</w:t>
      </w:r>
      <w:r w:rsidRPr="00384142">
        <w:rPr>
          <w:rFonts w:ascii="Times New Roman" w:hAnsi="Times New Roman"/>
          <w:sz w:val="24"/>
          <w:szCs w:val="24"/>
          <w:lang w:eastAsia="et-EE"/>
        </w:rPr>
        <w:t>i lisatakse iseseisvalt teenust osutama asuvate füsioterapeutid</w:t>
      </w:r>
      <w:r w:rsidR="00F301FB">
        <w:rPr>
          <w:rFonts w:ascii="Times New Roman" w:hAnsi="Times New Roman"/>
          <w:sz w:val="24"/>
          <w:szCs w:val="24"/>
          <w:lang w:eastAsia="et-EE"/>
        </w:rPr>
        <w:t>e</w:t>
      </w:r>
      <w:r w:rsidRPr="00384142">
        <w:rPr>
          <w:rFonts w:ascii="Times New Roman" w:hAnsi="Times New Roman"/>
          <w:sz w:val="24"/>
          <w:szCs w:val="24"/>
          <w:lang w:eastAsia="et-EE"/>
        </w:rPr>
        <w:t xml:space="preserve">, logopeedide ja psühholoogilise ravi osutajate tegevusloa taotlemise riigilõivud. Lisatakse ka jaotis </w:t>
      </w:r>
      <w:proofErr w:type="spellStart"/>
      <w:r w:rsidR="00876AF0">
        <w:rPr>
          <w:rFonts w:ascii="Times New Roman" w:hAnsi="Times New Roman"/>
          <w:sz w:val="24"/>
          <w:szCs w:val="24"/>
          <w:lang w:eastAsia="et-EE"/>
        </w:rPr>
        <w:t>TubS</w:t>
      </w:r>
      <w:proofErr w:type="spellEnd"/>
      <w:r w:rsidRPr="00384142">
        <w:rPr>
          <w:rFonts w:ascii="Times New Roman" w:hAnsi="Times New Roman"/>
          <w:sz w:val="24"/>
          <w:szCs w:val="24"/>
          <w:lang w:eastAsia="et-EE"/>
        </w:rPr>
        <w:t xml:space="preserve"> alusel tehtavatele toimingutele, mille hulgas kehtestatakse riigilõivud tubakatoote koostise </w:t>
      </w:r>
      <w:r w:rsidR="004E0EB1" w:rsidRPr="004E0EB1">
        <w:rPr>
          <w:rFonts w:ascii="Times New Roman" w:hAnsi="Times New Roman"/>
          <w:sz w:val="24"/>
          <w:szCs w:val="24"/>
          <w:lang w:eastAsia="et-EE"/>
        </w:rPr>
        <w:t xml:space="preserve">teate läbivaatamise ning tasud teabe hindamise </w:t>
      </w:r>
      <w:r w:rsidRPr="00384142">
        <w:rPr>
          <w:rFonts w:ascii="Times New Roman" w:hAnsi="Times New Roman"/>
          <w:sz w:val="24"/>
          <w:szCs w:val="24"/>
          <w:lang w:eastAsia="et-EE"/>
        </w:rPr>
        <w:t xml:space="preserve">eest. Veel jõustumata </w:t>
      </w:r>
      <w:r w:rsidR="00321E6B">
        <w:rPr>
          <w:rFonts w:ascii="Times New Roman" w:hAnsi="Times New Roman"/>
          <w:sz w:val="24"/>
          <w:szCs w:val="24"/>
          <w:lang w:eastAsia="et-EE"/>
        </w:rPr>
        <w:t>TOKVS-i</w:t>
      </w:r>
      <w:r w:rsidRPr="00384142">
        <w:rPr>
          <w:rFonts w:ascii="Times New Roman" w:hAnsi="Times New Roman"/>
          <w:sz w:val="24"/>
          <w:szCs w:val="24"/>
          <w:lang w:eastAsia="et-EE"/>
        </w:rPr>
        <w:t xml:space="preserve"> muudetakse, et siduda kindlustuse olemasolu tegevusloaga ning võimaldada viimase kehtetuks tunnistamist, kui kindlustuse nõue pole täidet</w:t>
      </w:r>
      <w:r w:rsidR="00D519C1">
        <w:rPr>
          <w:rFonts w:ascii="Times New Roman" w:hAnsi="Times New Roman"/>
          <w:sz w:val="24"/>
          <w:szCs w:val="24"/>
          <w:lang w:eastAsia="et-EE"/>
        </w:rPr>
        <w:t>u</w:t>
      </w:r>
      <w:r w:rsidRPr="00384142">
        <w:rPr>
          <w:rFonts w:ascii="Times New Roman" w:hAnsi="Times New Roman"/>
          <w:sz w:val="24"/>
          <w:szCs w:val="24"/>
          <w:lang w:eastAsia="et-EE"/>
        </w:rPr>
        <w:t>d</w:t>
      </w:r>
      <w:r w:rsidR="00D519C1">
        <w:rPr>
          <w:rFonts w:ascii="Times New Roman" w:hAnsi="Times New Roman"/>
          <w:sz w:val="24"/>
          <w:szCs w:val="24"/>
          <w:lang w:eastAsia="et-EE"/>
        </w:rPr>
        <w:t>. T</w:t>
      </w:r>
      <w:r w:rsidRPr="00384142">
        <w:rPr>
          <w:rFonts w:ascii="Times New Roman" w:hAnsi="Times New Roman"/>
          <w:sz w:val="24"/>
          <w:szCs w:val="24"/>
          <w:lang w:eastAsia="et-EE"/>
        </w:rPr>
        <w:t>äpsustatakse, kuidas toimub Terviseametile</w:t>
      </w:r>
      <w:r w:rsidR="00B726C7">
        <w:rPr>
          <w:rFonts w:ascii="Times New Roman" w:hAnsi="Times New Roman"/>
          <w:sz w:val="24"/>
          <w:szCs w:val="24"/>
          <w:lang w:eastAsia="et-EE"/>
        </w:rPr>
        <w:t xml:space="preserve"> (</w:t>
      </w:r>
      <w:r w:rsidR="00B726C7" w:rsidRPr="00CB36F4">
        <w:rPr>
          <w:rFonts w:ascii="Times New Roman" w:hAnsi="Times New Roman"/>
          <w:i/>
          <w:iCs/>
          <w:sz w:val="24"/>
          <w:szCs w:val="24"/>
          <w:lang w:eastAsia="et-EE"/>
        </w:rPr>
        <w:t>TA</w:t>
      </w:r>
      <w:r w:rsidR="00B726C7">
        <w:rPr>
          <w:rFonts w:ascii="Times New Roman" w:hAnsi="Times New Roman"/>
          <w:sz w:val="24"/>
          <w:szCs w:val="24"/>
          <w:lang w:eastAsia="et-EE"/>
        </w:rPr>
        <w:t>)</w:t>
      </w:r>
      <w:r w:rsidRPr="00384142">
        <w:rPr>
          <w:rFonts w:ascii="Times New Roman" w:hAnsi="Times New Roman"/>
          <w:sz w:val="24"/>
          <w:szCs w:val="24"/>
          <w:lang w:eastAsia="et-EE"/>
        </w:rPr>
        <w:t xml:space="preserve"> info edastamine kindlustatuse staatuse kohta. </w:t>
      </w:r>
      <w:proofErr w:type="spellStart"/>
      <w:r w:rsidRPr="00384142">
        <w:rPr>
          <w:rFonts w:ascii="Times New Roman" w:hAnsi="Times New Roman"/>
          <w:sz w:val="24"/>
          <w:szCs w:val="24"/>
          <w:lang w:eastAsia="et-EE"/>
        </w:rPr>
        <w:t>Tub</w:t>
      </w:r>
      <w:r w:rsidR="00141309">
        <w:rPr>
          <w:rFonts w:ascii="Times New Roman" w:hAnsi="Times New Roman"/>
          <w:sz w:val="24"/>
          <w:szCs w:val="24"/>
          <w:lang w:eastAsia="et-EE"/>
        </w:rPr>
        <w:t>S</w:t>
      </w:r>
      <w:proofErr w:type="spellEnd"/>
      <w:r w:rsidR="00141309">
        <w:rPr>
          <w:rFonts w:ascii="Times New Roman" w:hAnsi="Times New Roman"/>
          <w:sz w:val="24"/>
          <w:szCs w:val="24"/>
          <w:lang w:eastAsia="et-EE"/>
        </w:rPr>
        <w:t>-i</w:t>
      </w:r>
      <w:r w:rsidRPr="00384142">
        <w:rPr>
          <w:rFonts w:ascii="Times New Roman" w:hAnsi="Times New Roman"/>
          <w:sz w:val="24"/>
          <w:szCs w:val="24"/>
          <w:lang w:eastAsia="et-EE"/>
        </w:rPr>
        <w:t xml:space="preserve"> muudetakse sõnastust õigusselguse huvides</w:t>
      </w:r>
      <w:r w:rsidR="004334F9">
        <w:rPr>
          <w:rFonts w:ascii="Times New Roman" w:hAnsi="Times New Roman"/>
          <w:sz w:val="24"/>
          <w:szCs w:val="24"/>
          <w:lang w:eastAsia="et-EE"/>
        </w:rPr>
        <w:t xml:space="preserve"> ning nähakse ette </w:t>
      </w:r>
      <w:r w:rsidR="00E24C30">
        <w:rPr>
          <w:rFonts w:ascii="Times New Roman" w:hAnsi="Times New Roman"/>
          <w:sz w:val="24"/>
          <w:szCs w:val="24"/>
          <w:lang w:eastAsia="et-EE"/>
        </w:rPr>
        <w:t xml:space="preserve">õiguslik alus riigilõivu </w:t>
      </w:r>
      <w:r w:rsidR="00FD73F9">
        <w:rPr>
          <w:rFonts w:ascii="Times New Roman" w:hAnsi="Times New Roman"/>
          <w:sz w:val="24"/>
          <w:szCs w:val="24"/>
          <w:lang w:eastAsia="et-EE"/>
        </w:rPr>
        <w:t>sätestamiseks</w:t>
      </w:r>
      <w:r w:rsidRPr="00384142">
        <w:rPr>
          <w:rFonts w:ascii="Times New Roman" w:hAnsi="Times New Roman"/>
          <w:sz w:val="24"/>
          <w:szCs w:val="24"/>
          <w:lang w:eastAsia="et-EE"/>
        </w:rPr>
        <w:t>.</w:t>
      </w:r>
    </w:p>
    <w:p w14:paraId="22C5EF4F" w14:textId="77777777" w:rsidR="00E72892" w:rsidRDefault="00E72892" w:rsidP="004E0EB1">
      <w:pPr>
        <w:spacing w:after="0" w:line="240" w:lineRule="auto"/>
        <w:jc w:val="both"/>
        <w:rPr>
          <w:rFonts w:ascii="Times New Roman" w:hAnsi="Times New Roman"/>
          <w:b/>
          <w:sz w:val="24"/>
          <w:lang w:eastAsia="et-EE"/>
        </w:rPr>
      </w:pPr>
    </w:p>
    <w:p w14:paraId="04D906E2" w14:textId="40053785" w:rsidR="00997A7E" w:rsidRPr="007974E5" w:rsidRDefault="00FD73F9" w:rsidP="004E0EB1">
      <w:pPr>
        <w:spacing w:after="0" w:line="240" w:lineRule="auto"/>
        <w:jc w:val="both"/>
        <w:rPr>
          <w:rFonts w:ascii="Times New Roman" w:hAnsi="Times New Roman"/>
          <w:sz w:val="24"/>
          <w:szCs w:val="24"/>
          <w:lang w:eastAsia="et-EE"/>
        </w:rPr>
        <w:sectPr w:rsidR="00997A7E" w:rsidRPr="007974E5">
          <w:type w:val="continuous"/>
          <w:pgSz w:w="11906" w:h="16838"/>
          <w:pgMar w:top="1418" w:right="680" w:bottom="1418" w:left="1701" w:header="680" w:footer="680" w:gutter="0"/>
          <w:cols w:space="708"/>
          <w:formProt w:val="0"/>
          <w:docGrid w:linePitch="360"/>
        </w:sectPr>
      </w:pPr>
      <w:r>
        <w:rPr>
          <w:rFonts w:ascii="Times New Roman" w:hAnsi="Times New Roman"/>
          <w:sz w:val="24"/>
          <w:szCs w:val="24"/>
          <w:lang w:eastAsia="et-EE"/>
        </w:rPr>
        <w:t>Muudatuste</w:t>
      </w:r>
      <w:r w:rsidR="001119FD">
        <w:rPr>
          <w:rFonts w:ascii="Times New Roman" w:hAnsi="Times New Roman"/>
          <w:sz w:val="24"/>
          <w:szCs w:val="24"/>
          <w:lang w:eastAsia="et-EE"/>
        </w:rPr>
        <w:t xml:space="preserve">ga </w:t>
      </w:r>
      <w:r w:rsidR="00E72892" w:rsidRPr="005D2823">
        <w:rPr>
          <w:rFonts w:ascii="Times New Roman" w:hAnsi="Times New Roman"/>
          <w:sz w:val="24"/>
          <w:szCs w:val="24"/>
          <w:lang w:eastAsia="et-EE"/>
        </w:rPr>
        <w:t>elimineeri</w:t>
      </w:r>
      <w:r w:rsidR="001119FD">
        <w:rPr>
          <w:rFonts w:ascii="Times New Roman" w:hAnsi="Times New Roman"/>
          <w:sz w:val="24"/>
          <w:szCs w:val="24"/>
          <w:lang w:eastAsia="et-EE"/>
        </w:rPr>
        <w:t>t</w:t>
      </w:r>
      <w:r w:rsidR="00E72892" w:rsidRPr="005D2823">
        <w:rPr>
          <w:rFonts w:ascii="Times New Roman" w:hAnsi="Times New Roman"/>
          <w:sz w:val="24"/>
          <w:szCs w:val="24"/>
          <w:lang w:eastAsia="et-EE"/>
        </w:rPr>
        <w:t>a</w:t>
      </w:r>
      <w:r w:rsidR="001119FD">
        <w:rPr>
          <w:rFonts w:ascii="Times New Roman" w:hAnsi="Times New Roman"/>
          <w:sz w:val="24"/>
          <w:szCs w:val="24"/>
          <w:lang w:eastAsia="et-EE"/>
        </w:rPr>
        <w:t>kse</w:t>
      </w:r>
      <w:r w:rsidR="00E72892" w:rsidRPr="005D2823">
        <w:rPr>
          <w:rFonts w:ascii="Times New Roman" w:hAnsi="Times New Roman"/>
          <w:sz w:val="24"/>
          <w:szCs w:val="24"/>
          <w:lang w:eastAsia="et-EE"/>
        </w:rPr>
        <w:t xml:space="preserve"> õiguslikud lüngad</w:t>
      </w:r>
      <w:r w:rsidR="00D81B5A">
        <w:rPr>
          <w:rFonts w:ascii="Times New Roman" w:hAnsi="Times New Roman"/>
          <w:sz w:val="24"/>
          <w:szCs w:val="24"/>
          <w:lang w:eastAsia="et-EE"/>
        </w:rPr>
        <w:t>.</w:t>
      </w:r>
    </w:p>
    <w:p w14:paraId="14E9B397" w14:textId="77777777" w:rsidR="007759D6" w:rsidRPr="00076EA4" w:rsidRDefault="007759D6" w:rsidP="004E0EB1">
      <w:pPr>
        <w:spacing w:after="0" w:line="240" w:lineRule="auto"/>
        <w:jc w:val="both"/>
        <w:rPr>
          <w:rFonts w:ascii="Times New Roman" w:hAnsi="Times New Roman"/>
          <w:sz w:val="24"/>
          <w:lang w:eastAsia="et-EE"/>
        </w:rPr>
      </w:pPr>
    </w:p>
    <w:p w14:paraId="649B7721" w14:textId="77777777" w:rsidR="007759D6" w:rsidRPr="003654B3" w:rsidRDefault="007759D6" w:rsidP="004E0EB1">
      <w:pPr>
        <w:pStyle w:val="Loendilik"/>
        <w:numPr>
          <w:ilvl w:val="0"/>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Eelnõu sisu ja võrdlev analüüs</w:t>
      </w:r>
    </w:p>
    <w:p w14:paraId="3B360D92" w14:textId="77777777" w:rsidR="007759D6" w:rsidRDefault="007759D6" w:rsidP="004E0EB1">
      <w:pPr>
        <w:spacing w:after="0" w:line="240" w:lineRule="auto"/>
        <w:jc w:val="both"/>
        <w:rPr>
          <w:rFonts w:ascii="Times New Roman" w:hAnsi="Times New Roman"/>
          <w:sz w:val="24"/>
        </w:rPr>
      </w:pPr>
    </w:p>
    <w:p w14:paraId="1187F18F" w14:textId="782B408C" w:rsidR="00E72892" w:rsidRPr="007974E5" w:rsidRDefault="00E72892"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Eelnõu koosneb </w:t>
      </w:r>
      <w:r w:rsidR="00D869E0">
        <w:rPr>
          <w:rFonts w:ascii="Times New Roman" w:hAnsi="Times New Roman"/>
          <w:sz w:val="24"/>
          <w:szCs w:val="24"/>
        </w:rPr>
        <w:t>kaheteistkümnest</w:t>
      </w:r>
      <w:r w:rsidRPr="005D2823">
        <w:rPr>
          <w:rFonts w:ascii="Times New Roman" w:hAnsi="Times New Roman"/>
          <w:sz w:val="24"/>
          <w:szCs w:val="24"/>
        </w:rPr>
        <w:t xml:space="preserve"> paragrahvist.</w:t>
      </w:r>
    </w:p>
    <w:p w14:paraId="7A7C35F4" w14:textId="77777777" w:rsidR="00E72892" w:rsidRDefault="00E72892" w:rsidP="004E0EB1">
      <w:pPr>
        <w:spacing w:after="0" w:line="240" w:lineRule="auto"/>
        <w:jc w:val="both"/>
        <w:rPr>
          <w:rFonts w:ascii="Times New Roman" w:hAnsi="Times New Roman"/>
          <w:sz w:val="24"/>
        </w:rPr>
      </w:pPr>
    </w:p>
    <w:p w14:paraId="23B3790D" w14:textId="700E31E7" w:rsidR="00E72892" w:rsidRDefault="00E72892" w:rsidP="004E0EB1">
      <w:pPr>
        <w:spacing w:after="0" w:line="240" w:lineRule="auto"/>
        <w:jc w:val="both"/>
        <w:rPr>
          <w:rFonts w:ascii="Times New Roman" w:hAnsi="Times New Roman"/>
          <w:sz w:val="24"/>
        </w:rPr>
        <w:sectPr w:rsidR="00E72892">
          <w:type w:val="continuous"/>
          <w:pgSz w:w="11906" w:h="16838"/>
          <w:pgMar w:top="1418" w:right="680" w:bottom="1418" w:left="1701" w:header="680" w:footer="680" w:gutter="0"/>
          <w:cols w:space="708"/>
          <w:docGrid w:linePitch="360"/>
        </w:sectPr>
      </w:pPr>
    </w:p>
    <w:p w14:paraId="3737A77D" w14:textId="2E583CB6" w:rsidR="007759D6" w:rsidRPr="007974E5" w:rsidRDefault="007759D6" w:rsidP="004E0EB1">
      <w:pPr>
        <w:spacing w:after="0" w:line="240" w:lineRule="auto"/>
        <w:jc w:val="both"/>
        <w:rPr>
          <w:rFonts w:ascii="Times New Roman" w:hAnsi="Times New Roman"/>
          <w:sz w:val="24"/>
          <w:szCs w:val="24"/>
        </w:rPr>
      </w:pPr>
      <w:r w:rsidRPr="009939FF">
        <w:rPr>
          <w:rFonts w:ascii="Times New Roman" w:hAnsi="Times New Roman"/>
          <w:b/>
          <w:bCs/>
          <w:sz w:val="24"/>
          <w:szCs w:val="24"/>
        </w:rPr>
        <w:t>Eelnõu §-ga 1</w:t>
      </w:r>
      <w:r w:rsidRPr="005D2823">
        <w:rPr>
          <w:rFonts w:ascii="Times New Roman" w:hAnsi="Times New Roman"/>
          <w:sz w:val="24"/>
          <w:szCs w:val="24"/>
        </w:rPr>
        <w:t xml:space="preserve"> muudetakse </w:t>
      </w:r>
      <w:r w:rsidR="00E06ADB">
        <w:rPr>
          <w:rFonts w:ascii="Times New Roman" w:hAnsi="Times New Roman"/>
          <w:sz w:val="24"/>
          <w:szCs w:val="24"/>
        </w:rPr>
        <w:t>TTKS-i</w:t>
      </w:r>
      <w:r w:rsidRPr="005D2823">
        <w:rPr>
          <w:rFonts w:ascii="Times New Roman" w:hAnsi="Times New Roman"/>
          <w:sz w:val="24"/>
          <w:szCs w:val="24"/>
        </w:rPr>
        <w:t>.</w:t>
      </w:r>
      <w:r w:rsidR="008B0592" w:rsidRPr="005D2823">
        <w:rPr>
          <w:rFonts w:ascii="Times New Roman" w:hAnsi="Times New Roman"/>
          <w:sz w:val="24"/>
          <w:szCs w:val="24"/>
        </w:rPr>
        <w:t xml:space="preserve"> </w:t>
      </w:r>
    </w:p>
    <w:p w14:paraId="640F4138" w14:textId="77777777" w:rsidR="008B0592" w:rsidRDefault="008B0592" w:rsidP="004E0EB1">
      <w:pPr>
        <w:spacing w:after="0" w:line="240" w:lineRule="auto"/>
        <w:jc w:val="both"/>
        <w:rPr>
          <w:rFonts w:ascii="Times New Roman" w:hAnsi="Times New Roman"/>
          <w:sz w:val="24"/>
        </w:rPr>
      </w:pPr>
    </w:p>
    <w:p w14:paraId="6CF614B9" w14:textId="4F3F3FDA" w:rsidR="008B0592" w:rsidRDefault="008B0592"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Punktiga 1</w:t>
      </w:r>
      <w:r w:rsidRPr="005D2823">
        <w:rPr>
          <w:rFonts w:ascii="Times New Roman" w:hAnsi="Times New Roman"/>
          <w:sz w:val="24"/>
          <w:szCs w:val="24"/>
        </w:rPr>
        <w:t xml:space="preserve"> täiendatakse TTKS §-i 1 uue lõikega 2</w:t>
      </w:r>
      <w:r w:rsidRPr="005D2823">
        <w:rPr>
          <w:rFonts w:ascii="Times New Roman" w:hAnsi="Times New Roman"/>
          <w:sz w:val="24"/>
          <w:szCs w:val="24"/>
          <w:vertAlign w:val="superscript"/>
        </w:rPr>
        <w:t>5</w:t>
      </w:r>
      <w:r w:rsidRPr="005D2823">
        <w:rPr>
          <w:rFonts w:ascii="Times New Roman" w:hAnsi="Times New Roman"/>
          <w:sz w:val="24"/>
          <w:szCs w:val="24"/>
        </w:rPr>
        <w:t xml:space="preserve">. Kuigi </w:t>
      </w:r>
      <w:r w:rsidR="00660973">
        <w:rPr>
          <w:rFonts w:ascii="Times New Roman" w:hAnsi="Times New Roman"/>
          <w:sz w:val="24"/>
          <w:szCs w:val="24"/>
        </w:rPr>
        <w:t>0</w:t>
      </w:r>
      <w:r w:rsidRPr="005D2823">
        <w:rPr>
          <w:rFonts w:ascii="Times New Roman" w:hAnsi="Times New Roman"/>
          <w:sz w:val="24"/>
          <w:szCs w:val="24"/>
        </w:rPr>
        <w:t>1.07.2024. a jõustuva TTKS § 48</w:t>
      </w:r>
      <w:r w:rsidRPr="005D2823">
        <w:rPr>
          <w:rFonts w:ascii="Times New Roman" w:hAnsi="Times New Roman"/>
          <w:sz w:val="24"/>
          <w:szCs w:val="24"/>
          <w:vertAlign w:val="superscript"/>
        </w:rPr>
        <w:t>1</w:t>
      </w:r>
      <w:r w:rsidRPr="005D2823">
        <w:rPr>
          <w:rFonts w:ascii="Times New Roman" w:hAnsi="Times New Roman"/>
          <w:sz w:val="24"/>
          <w:szCs w:val="24"/>
        </w:rPr>
        <w:t xml:space="preserve"> alusel saab T</w:t>
      </w:r>
      <w:r w:rsidR="00B726C7">
        <w:rPr>
          <w:rFonts w:ascii="Times New Roman" w:hAnsi="Times New Roman"/>
          <w:sz w:val="24"/>
          <w:szCs w:val="24"/>
        </w:rPr>
        <w:t>A</w:t>
      </w:r>
      <w:r w:rsidRPr="005D2823">
        <w:rPr>
          <w:rFonts w:ascii="Times New Roman" w:hAnsi="Times New Roman"/>
          <w:sz w:val="24"/>
          <w:szCs w:val="24"/>
        </w:rPr>
        <w:t xml:space="preserve"> tunnistada tegevusloa kehtetuks, kui tervishoiuteenuse osutaja ei ole täitnud </w:t>
      </w:r>
      <w:r w:rsidR="00E255CD">
        <w:rPr>
          <w:rFonts w:ascii="Times New Roman" w:hAnsi="Times New Roman"/>
          <w:sz w:val="24"/>
          <w:szCs w:val="24"/>
        </w:rPr>
        <w:t>TOKVS-</w:t>
      </w:r>
      <w:r w:rsidRPr="005D2823">
        <w:rPr>
          <w:rFonts w:ascii="Times New Roman" w:hAnsi="Times New Roman"/>
          <w:sz w:val="24"/>
          <w:szCs w:val="24"/>
        </w:rPr>
        <w:t xml:space="preserve">st tulenevat kindlustuskohustust, siis seadusesse oleks vaja tuua ka sõnaselge säte, et tervishoiuteenuse osutaja on kohustatud järgima </w:t>
      </w:r>
      <w:r w:rsidR="00E255CD">
        <w:rPr>
          <w:rFonts w:ascii="Times New Roman" w:hAnsi="Times New Roman"/>
          <w:sz w:val="24"/>
          <w:szCs w:val="24"/>
        </w:rPr>
        <w:t>TOKVS-</w:t>
      </w:r>
      <w:r w:rsidRPr="005D2823">
        <w:rPr>
          <w:rFonts w:ascii="Times New Roman" w:hAnsi="Times New Roman"/>
          <w:sz w:val="24"/>
          <w:szCs w:val="24"/>
        </w:rPr>
        <w:t>st tulenevaid kohustusi. Kui tervishoiuteenuse osutaja vastavaid kohustusi ei täida, siis T</w:t>
      </w:r>
      <w:r w:rsidR="00B726C7">
        <w:rPr>
          <w:rFonts w:ascii="Times New Roman" w:hAnsi="Times New Roman"/>
          <w:sz w:val="24"/>
          <w:szCs w:val="24"/>
        </w:rPr>
        <w:t>A</w:t>
      </w:r>
      <w:r w:rsidRPr="005D2823">
        <w:rPr>
          <w:rFonts w:ascii="Times New Roman" w:hAnsi="Times New Roman"/>
          <w:sz w:val="24"/>
          <w:szCs w:val="24"/>
        </w:rPr>
        <w:t xml:space="preserve"> saab </w:t>
      </w:r>
      <w:r w:rsidR="000549A4">
        <w:rPr>
          <w:rFonts w:ascii="Times New Roman" w:hAnsi="Times New Roman"/>
          <w:sz w:val="24"/>
          <w:szCs w:val="24"/>
        </w:rPr>
        <w:t>TTKS</w:t>
      </w:r>
      <w:r w:rsidRPr="005D2823">
        <w:rPr>
          <w:rFonts w:ascii="Times New Roman" w:hAnsi="Times New Roman"/>
          <w:sz w:val="24"/>
          <w:szCs w:val="24"/>
        </w:rPr>
        <w:t xml:space="preserve"> § 60 lõike 1 kohaselt teha selle üle riiklikku järelevalvet.</w:t>
      </w:r>
    </w:p>
    <w:p w14:paraId="781FC9A7" w14:textId="77777777" w:rsidR="004A2F59" w:rsidRDefault="004A2F59" w:rsidP="004E0EB1">
      <w:pPr>
        <w:spacing w:after="0" w:line="240" w:lineRule="auto"/>
        <w:jc w:val="both"/>
        <w:rPr>
          <w:rFonts w:ascii="Times New Roman" w:hAnsi="Times New Roman"/>
          <w:sz w:val="24"/>
          <w:szCs w:val="24"/>
        </w:rPr>
      </w:pPr>
    </w:p>
    <w:p w14:paraId="7AA9F9E2" w14:textId="20ED2835" w:rsidR="004A2F59" w:rsidRDefault="004A2F59" w:rsidP="004E0EB1">
      <w:pPr>
        <w:pStyle w:val="Normaallaadveeb"/>
        <w:spacing w:before="0" w:after="0" w:afterAutospacing="0"/>
        <w:jc w:val="both"/>
        <w:rPr>
          <w:lang w:eastAsia="en-GB"/>
        </w:rPr>
      </w:pPr>
      <w:r w:rsidRPr="00CB36F4">
        <w:rPr>
          <w:u w:val="single"/>
        </w:rPr>
        <w:t xml:space="preserve">Punktidega 2 </w:t>
      </w:r>
      <w:r>
        <w:t xml:space="preserve">asendatakse </w:t>
      </w:r>
      <w:r w:rsidR="00FF568B">
        <w:t xml:space="preserve">seaduses </w:t>
      </w:r>
      <w:r w:rsidRPr="006F15A4">
        <w:t xml:space="preserve">sõna „üldarstiabi“ </w:t>
      </w:r>
      <w:r w:rsidR="009761C3">
        <w:t xml:space="preserve">läbivalt (v.a rakendussätetes) </w:t>
      </w:r>
      <w:r w:rsidRPr="006F15A4">
        <w:t>sõnaga „perearstiabi“</w:t>
      </w:r>
      <w:r>
        <w:t xml:space="preserve">. </w:t>
      </w:r>
      <w:r w:rsidRPr="006C4FF0">
        <w:rPr>
          <w:lang w:eastAsia="en-GB"/>
        </w:rPr>
        <w:t>Praegu nimetatakse õigusaktides perearsti nimistu alusel pakutavat teenust üldarstiabiks. See on üks kahest arstiabi liigist tervishoiuteenuste korraldamise seaduses. Teine liik on eriarstiabi. Perearsti residentuuri läbinud arst saab osutada nii üldarstiabi, mida Tervisekassa rahastab vastava lepingu alusel, kui ka perearsti teenust eriarstiabi tegevusloa alusel. Viimane ei ole nimistupõhine ega riiklikult rahastatud teenus.</w:t>
      </w:r>
    </w:p>
    <w:p w14:paraId="252EA673" w14:textId="77777777" w:rsidR="00FF568B" w:rsidRPr="006C4FF0" w:rsidRDefault="00FF568B" w:rsidP="004E0EB1">
      <w:pPr>
        <w:pStyle w:val="Normaallaadveeb"/>
        <w:spacing w:before="0" w:after="0" w:afterAutospacing="0"/>
        <w:jc w:val="both"/>
        <w:rPr>
          <w:lang w:eastAsia="en-GB"/>
        </w:rPr>
      </w:pPr>
    </w:p>
    <w:p w14:paraId="028512B6" w14:textId="3AC40704" w:rsidR="004A2F59"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FF568B">
        <w:rPr>
          <w:rFonts w:ascii="Times New Roman" w:eastAsia="Times New Roman" w:hAnsi="Times New Roman" w:cs="Times New Roman"/>
          <w:kern w:val="0"/>
          <w:sz w:val="24"/>
          <w:szCs w:val="24"/>
          <w:lang w:eastAsia="en-GB"/>
          <w14:ligatures w14:val="none"/>
        </w:rPr>
        <w:t xml:space="preserve">Üldarsti mõistet seadustes ei kasutata. </w:t>
      </w:r>
      <w:r w:rsidRPr="00611C44">
        <w:rPr>
          <w:rFonts w:ascii="Times New Roman" w:eastAsia="Times New Roman" w:hAnsi="Times New Roman" w:cs="Times New Roman"/>
          <w:kern w:val="0"/>
          <w:sz w:val="24"/>
          <w:szCs w:val="24"/>
          <w:lang w:eastAsia="en-GB"/>
          <w14:ligatures w14:val="none"/>
        </w:rPr>
        <w:t>Küll aga on see tavakeeles väga levinud, tähendades arsti, kes on lõpetanud arsti põhiõppe, kuid ei ole omandanud eriala. Selline arst võib töötada nii üldarstiabi tegevusluba omava (</w:t>
      </w:r>
      <w:proofErr w:type="spellStart"/>
      <w:r w:rsidRPr="00611C44">
        <w:rPr>
          <w:rFonts w:ascii="Times New Roman" w:eastAsia="Times New Roman" w:hAnsi="Times New Roman" w:cs="Times New Roman"/>
          <w:kern w:val="0"/>
          <w:sz w:val="24"/>
          <w:szCs w:val="24"/>
          <w:lang w:eastAsia="en-GB"/>
          <w14:ligatures w14:val="none"/>
        </w:rPr>
        <w:t>perearstikeskus</w:t>
      </w:r>
      <w:proofErr w:type="spellEnd"/>
      <w:r w:rsidRPr="00611C44">
        <w:rPr>
          <w:rFonts w:ascii="Times New Roman" w:eastAsia="Times New Roman" w:hAnsi="Times New Roman" w:cs="Times New Roman"/>
          <w:kern w:val="0"/>
          <w:sz w:val="24"/>
          <w:szCs w:val="24"/>
          <w:lang w:eastAsia="en-GB"/>
          <w14:ligatures w14:val="none"/>
        </w:rPr>
        <w:t>) kui eriarstiabi tegevusluba omava teenuseosutaja juures. Eraldi tegevusloa ega teenuse liiki erialata arstidele praegu ei ole, seega ei saa nad tegutseda iseseisvalt.</w:t>
      </w:r>
    </w:p>
    <w:p w14:paraId="645B06E8" w14:textId="77777777" w:rsidR="00FF568B" w:rsidRPr="00611C44" w:rsidRDefault="00FF568B" w:rsidP="004E0EB1">
      <w:pPr>
        <w:spacing w:after="0" w:line="240" w:lineRule="auto"/>
        <w:jc w:val="both"/>
        <w:rPr>
          <w:rFonts w:ascii="Times New Roman" w:eastAsia="Times New Roman" w:hAnsi="Times New Roman" w:cs="Times New Roman"/>
          <w:kern w:val="0"/>
          <w:sz w:val="24"/>
          <w:szCs w:val="24"/>
          <w:lang w:eastAsia="en-GB"/>
          <w14:ligatures w14:val="none"/>
        </w:rPr>
      </w:pPr>
    </w:p>
    <w:p w14:paraId="0EA64CEC" w14:textId="043F26F1" w:rsidR="004A2F59"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611C44">
        <w:rPr>
          <w:rFonts w:ascii="Times New Roman" w:eastAsia="Times New Roman" w:hAnsi="Times New Roman" w:cs="Times New Roman"/>
          <w:kern w:val="0"/>
          <w:sz w:val="24"/>
          <w:szCs w:val="24"/>
          <w:lang w:eastAsia="en-GB"/>
          <w14:ligatures w14:val="none"/>
        </w:rPr>
        <w:t>Nimetuse muutmine on vajalik õigusselguse huvides. Praegu kasutatud sõnastuse alusel võib lugeja arvata, et nimistu alusel peremeditsiini teenuse osutamiseks piisab üldarsti kompetentsist. See ei vasta tõele. Nimistu saab olla kinnitatud vaid peremeditsiini erialaga arstile. Praegu tuleb eriala omandamiseks läbida lisa</w:t>
      </w:r>
      <w:r w:rsidR="00FF568B">
        <w:rPr>
          <w:rFonts w:ascii="Times New Roman" w:eastAsia="Times New Roman" w:hAnsi="Times New Roman" w:cs="Times New Roman"/>
          <w:kern w:val="0"/>
          <w:sz w:val="24"/>
          <w:szCs w:val="24"/>
          <w:lang w:eastAsia="en-GB"/>
          <w14:ligatures w14:val="none"/>
        </w:rPr>
        <w:t>k</w:t>
      </w:r>
      <w:r w:rsidRPr="00611C44">
        <w:rPr>
          <w:rFonts w:ascii="Times New Roman" w:eastAsia="Times New Roman" w:hAnsi="Times New Roman" w:cs="Times New Roman"/>
          <w:kern w:val="0"/>
          <w:sz w:val="24"/>
          <w:szCs w:val="24"/>
          <w:lang w:eastAsia="en-GB"/>
          <w14:ligatures w14:val="none"/>
        </w:rPr>
        <w:t>s kuueaastasele põhiõppele neli aastat pikk residentuur. Sõna "perearstiabi" annab teenuse sisu selgemalt edasi. Kuigi teenuse osutamisel osalevad ka teised tervishoiutöötajad peale arsti, kasutatakse teenuse nimetuses sõna "arst", kuivõrd "arstiabi" on eesti keeles samuti l</w:t>
      </w:r>
      <w:r w:rsidR="00FF568B">
        <w:rPr>
          <w:rFonts w:ascii="Times New Roman" w:eastAsia="Times New Roman" w:hAnsi="Times New Roman" w:cs="Times New Roman"/>
          <w:kern w:val="0"/>
          <w:sz w:val="24"/>
          <w:szCs w:val="24"/>
          <w:lang w:eastAsia="en-GB"/>
          <w14:ligatures w14:val="none"/>
        </w:rPr>
        <w:t>a</w:t>
      </w:r>
      <w:r w:rsidRPr="00611C44">
        <w:rPr>
          <w:rFonts w:ascii="Times New Roman" w:eastAsia="Times New Roman" w:hAnsi="Times New Roman" w:cs="Times New Roman"/>
          <w:kern w:val="0"/>
          <w:sz w:val="24"/>
          <w:szCs w:val="24"/>
          <w:lang w:eastAsia="en-GB"/>
          <w14:ligatures w14:val="none"/>
        </w:rPr>
        <w:t xml:space="preserve">iama tähendusega ning ka eriarstiabi puhul on tegemist teenusega, mille osutamisel osaleb </w:t>
      </w:r>
      <w:r w:rsidR="00FF568B">
        <w:rPr>
          <w:rFonts w:ascii="Times New Roman" w:eastAsia="Times New Roman" w:hAnsi="Times New Roman" w:cs="Times New Roman"/>
          <w:kern w:val="0"/>
          <w:sz w:val="24"/>
          <w:szCs w:val="24"/>
          <w:lang w:eastAsia="en-GB"/>
          <w14:ligatures w14:val="none"/>
        </w:rPr>
        <w:t>suurem</w:t>
      </w:r>
      <w:r w:rsidR="00FF568B" w:rsidRPr="00611C44">
        <w:rPr>
          <w:rFonts w:ascii="Times New Roman" w:eastAsia="Times New Roman" w:hAnsi="Times New Roman" w:cs="Times New Roman"/>
          <w:kern w:val="0"/>
          <w:sz w:val="24"/>
          <w:szCs w:val="24"/>
          <w:lang w:eastAsia="en-GB"/>
          <w14:ligatures w14:val="none"/>
        </w:rPr>
        <w:t xml:space="preserve"> </w:t>
      </w:r>
      <w:r w:rsidRPr="00611C44">
        <w:rPr>
          <w:rFonts w:ascii="Times New Roman" w:eastAsia="Times New Roman" w:hAnsi="Times New Roman" w:cs="Times New Roman"/>
          <w:kern w:val="0"/>
          <w:sz w:val="24"/>
          <w:szCs w:val="24"/>
          <w:lang w:eastAsia="en-GB"/>
          <w14:ligatures w14:val="none"/>
        </w:rPr>
        <w:t>meeskond.</w:t>
      </w:r>
    </w:p>
    <w:p w14:paraId="3BE0255F" w14:textId="77777777" w:rsidR="00FF568B" w:rsidRPr="00611C44" w:rsidRDefault="00FF568B" w:rsidP="004E0EB1">
      <w:pPr>
        <w:spacing w:after="0" w:line="240" w:lineRule="auto"/>
        <w:jc w:val="both"/>
        <w:rPr>
          <w:rFonts w:ascii="Times New Roman" w:eastAsia="Times New Roman" w:hAnsi="Times New Roman" w:cs="Times New Roman"/>
          <w:kern w:val="0"/>
          <w:sz w:val="24"/>
          <w:szCs w:val="24"/>
          <w:lang w:eastAsia="en-GB"/>
          <w14:ligatures w14:val="none"/>
        </w:rPr>
      </w:pPr>
    </w:p>
    <w:p w14:paraId="196B3A88" w14:textId="58EA8CE2" w:rsidR="004A2F59"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611C44">
        <w:rPr>
          <w:rFonts w:ascii="Times New Roman" w:eastAsia="Times New Roman" w:hAnsi="Times New Roman" w:cs="Times New Roman"/>
          <w:kern w:val="0"/>
          <w:sz w:val="24"/>
          <w:szCs w:val="24"/>
          <w:lang w:eastAsia="en-GB"/>
          <w14:ligatures w14:val="none"/>
        </w:rPr>
        <w:t>Lisaks loob muudatus eelduse selleks, et tulevikus saaks ka nimetuse "üldarst" õigusruumis kasutusele võtta. See võib olla vajalik nii erialata arstide õiguste täpsustamisel kui ka näiteks teenuste hindade määramisel.</w:t>
      </w:r>
    </w:p>
    <w:p w14:paraId="2F6EE2B7" w14:textId="77777777" w:rsidR="00FF568B" w:rsidRPr="00611C44" w:rsidRDefault="00FF568B" w:rsidP="004E0EB1">
      <w:pPr>
        <w:spacing w:after="0" w:line="240" w:lineRule="auto"/>
        <w:jc w:val="both"/>
        <w:rPr>
          <w:rFonts w:ascii="Times New Roman" w:eastAsia="Times New Roman" w:hAnsi="Times New Roman" w:cs="Times New Roman"/>
          <w:kern w:val="0"/>
          <w:sz w:val="24"/>
          <w:szCs w:val="24"/>
          <w:lang w:eastAsia="en-GB"/>
          <w14:ligatures w14:val="none"/>
        </w:rPr>
      </w:pPr>
    </w:p>
    <w:p w14:paraId="41B13BB6" w14:textId="0571F90A" w:rsidR="004A2F59"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611C44">
        <w:rPr>
          <w:rFonts w:ascii="Times New Roman" w:eastAsia="Times New Roman" w:hAnsi="Times New Roman" w:cs="Times New Roman"/>
          <w:kern w:val="0"/>
          <w:sz w:val="24"/>
          <w:szCs w:val="24"/>
          <w:lang w:eastAsia="en-GB"/>
          <w14:ligatures w14:val="none"/>
        </w:rPr>
        <w:t xml:space="preserve">Seni on nimistu alusel tegutsevatele perearstidele väljastatud tegevusluba tegevusalal "perearsti nimistu alusel üldarstiabi osutamine". Tegevusload on tähtajatud. Muudatuse jõustumisel jäävad sellised tegevusload kehtivaks, lubades osutada perearstiabi teenust. Ka seni sõlmitud lepingutes, seal hulgas Tervisekassaga sõlmitud ravi rahastamise lepingutes, jääb sõna "üldarstiabi" kehtima tähenduses "perearstiabi". Muudatus on kiireloomuline, kuna 2024. aastal sõlmib Tervisekassa uued </w:t>
      </w:r>
      <w:r w:rsidRPr="00FF568B">
        <w:rPr>
          <w:rFonts w:ascii="Times New Roman" w:hAnsi="Times New Roman" w:cs="Times New Roman"/>
          <w:color w:val="202020"/>
          <w:sz w:val="24"/>
          <w:szCs w:val="24"/>
          <w:shd w:val="clear" w:color="auto" w:fill="FFFFFF"/>
        </w:rPr>
        <w:t xml:space="preserve">vähemalt viieaastase tähtajaga ravi rahastamise lepingud kinnitatud perearsti nimistu alusel tegutsevate isikutega </w:t>
      </w:r>
      <w:r w:rsidRPr="00611C44">
        <w:rPr>
          <w:rFonts w:ascii="Times New Roman" w:eastAsia="Times New Roman" w:hAnsi="Times New Roman" w:cs="Times New Roman"/>
          <w:kern w:val="0"/>
          <w:sz w:val="24"/>
          <w:szCs w:val="24"/>
          <w:lang w:eastAsia="en-GB"/>
          <w14:ligatures w14:val="none"/>
        </w:rPr>
        <w:t xml:space="preserve">ning õigusselguse huvides </w:t>
      </w:r>
      <w:r w:rsidR="00FB07E4" w:rsidRPr="00611C44">
        <w:rPr>
          <w:rFonts w:ascii="Times New Roman" w:eastAsia="Times New Roman" w:hAnsi="Times New Roman" w:cs="Times New Roman"/>
          <w:kern w:val="0"/>
          <w:sz w:val="24"/>
          <w:szCs w:val="24"/>
          <w:lang w:eastAsia="en-GB"/>
          <w14:ligatures w14:val="none"/>
        </w:rPr>
        <w:t>on hea</w:t>
      </w:r>
      <w:r w:rsidRPr="00611C44">
        <w:rPr>
          <w:rFonts w:ascii="Times New Roman" w:eastAsia="Times New Roman" w:hAnsi="Times New Roman" w:cs="Times New Roman"/>
          <w:kern w:val="0"/>
          <w:sz w:val="24"/>
          <w:szCs w:val="24"/>
          <w:lang w:eastAsia="en-GB"/>
          <w14:ligatures w14:val="none"/>
        </w:rPr>
        <w:t xml:space="preserve">, kui pikaajalises lepingus </w:t>
      </w:r>
      <w:r w:rsidR="00FB07E4" w:rsidRPr="00611C44">
        <w:rPr>
          <w:rFonts w:ascii="Times New Roman" w:eastAsia="Times New Roman" w:hAnsi="Times New Roman" w:cs="Times New Roman"/>
          <w:kern w:val="0"/>
          <w:sz w:val="24"/>
          <w:szCs w:val="24"/>
          <w:lang w:eastAsia="en-GB"/>
          <w14:ligatures w14:val="none"/>
        </w:rPr>
        <w:t>on</w:t>
      </w:r>
      <w:r w:rsidRPr="00611C44">
        <w:rPr>
          <w:rFonts w:ascii="Times New Roman" w:eastAsia="Times New Roman" w:hAnsi="Times New Roman" w:cs="Times New Roman"/>
          <w:kern w:val="0"/>
          <w:sz w:val="24"/>
          <w:szCs w:val="24"/>
          <w:lang w:eastAsia="en-GB"/>
          <w14:ligatures w14:val="none"/>
        </w:rPr>
        <w:t xml:space="preserve"> kasutatud samu mõisteid nagu</w:t>
      </w:r>
      <w:r w:rsidR="00FB07E4" w:rsidRPr="00611C44">
        <w:rPr>
          <w:rFonts w:ascii="Times New Roman" w:eastAsia="Times New Roman" w:hAnsi="Times New Roman" w:cs="Times New Roman"/>
          <w:kern w:val="0"/>
          <w:sz w:val="24"/>
          <w:szCs w:val="24"/>
          <w:lang w:eastAsia="en-GB"/>
          <w14:ligatures w14:val="none"/>
        </w:rPr>
        <w:t xml:space="preserve"> kehtivates</w:t>
      </w:r>
      <w:r w:rsidRPr="00611C44">
        <w:rPr>
          <w:rFonts w:ascii="Times New Roman" w:eastAsia="Times New Roman" w:hAnsi="Times New Roman" w:cs="Times New Roman"/>
          <w:kern w:val="0"/>
          <w:sz w:val="24"/>
          <w:szCs w:val="24"/>
          <w:lang w:eastAsia="en-GB"/>
          <w14:ligatures w14:val="none"/>
        </w:rPr>
        <w:t xml:space="preserve"> seadus</w:t>
      </w:r>
      <w:r w:rsidR="00FB07E4" w:rsidRPr="00611C44">
        <w:rPr>
          <w:rFonts w:ascii="Times New Roman" w:eastAsia="Times New Roman" w:hAnsi="Times New Roman" w:cs="Times New Roman"/>
          <w:kern w:val="0"/>
          <w:sz w:val="24"/>
          <w:szCs w:val="24"/>
          <w:lang w:eastAsia="en-GB"/>
          <w14:ligatures w14:val="none"/>
        </w:rPr>
        <w:t>t</w:t>
      </w:r>
      <w:r w:rsidRPr="00611C44">
        <w:rPr>
          <w:rFonts w:ascii="Times New Roman" w:eastAsia="Times New Roman" w:hAnsi="Times New Roman" w:cs="Times New Roman"/>
          <w:kern w:val="0"/>
          <w:sz w:val="24"/>
          <w:szCs w:val="24"/>
          <w:lang w:eastAsia="en-GB"/>
          <w14:ligatures w14:val="none"/>
        </w:rPr>
        <w:t>es.</w:t>
      </w:r>
    </w:p>
    <w:p w14:paraId="199E15AA" w14:textId="77777777" w:rsidR="00FF568B" w:rsidRPr="00611C44" w:rsidRDefault="00FF568B" w:rsidP="004E0EB1">
      <w:pPr>
        <w:spacing w:after="0" w:line="240" w:lineRule="auto"/>
        <w:jc w:val="both"/>
        <w:rPr>
          <w:rFonts w:ascii="Times New Roman" w:eastAsia="Times New Roman" w:hAnsi="Times New Roman" w:cs="Times New Roman"/>
          <w:kern w:val="0"/>
          <w:sz w:val="24"/>
          <w:szCs w:val="24"/>
          <w:lang w:eastAsia="en-GB"/>
          <w14:ligatures w14:val="none"/>
        </w:rPr>
      </w:pPr>
    </w:p>
    <w:p w14:paraId="0074D8F8" w14:textId="488173F3" w:rsidR="004A2F59" w:rsidRPr="00611C44" w:rsidRDefault="004A2F59" w:rsidP="004E0EB1">
      <w:pPr>
        <w:spacing w:after="0" w:line="240" w:lineRule="auto"/>
        <w:jc w:val="both"/>
        <w:rPr>
          <w:rFonts w:ascii="Times New Roman" w:eastAsia="Times New Roman" w:hAnsi="Times New Roman" w:cs="Times New Roman"/>
          <w:kern w:val="0"/>
          <w:sz w:val="24"/>
          <w:szCs w:val="24"/>
          <w:lang w:eastAsia="en-GB"/>
          <w14:ligatures w14:val="none"/>
        </w:rPr>
      </w:pPr>
      <w:r w:rsidRPr="00611C44">
        <w:rPr>
          <w:rFonts w:ascii="Times New Roman" w:eastAsia="Times New Roman" w:hAnsi="Times New Roman" w:cs="Times New Roman"/>
          <w:kern w:val="0"/>
          <w:sz w:val="24"/>
          <w:szCs w:val="24"/>
          <w:lang w:eastAsia="en-GB"/>
          <w14:ligatures w14:val="none"/>
        </w:rPr>
        <w:t>Terviseamet märgib väljastatud tegevuslubadele tegevusala ning teenuse. Eriarstiabi tegevusalal väljastatud lubadele, mille alusel perearst tegutseb nimistuta eriarstina, on märgitud teenusena "peremeditsiiniteenus" või "ambulatoorne peremeditsiiniteenus". Eriarstiabi tegevusalal väljastatud tegevusload ei anna õigust perearstiabi osutamiseks ehk nimistu alusel perearstina tegutsemiseks. Üldarstiabi osutav äriühing ei tohi osutada eriarstiabi ning kuna tegemist on vaid vormilise muudatusega, jääb sama piirang kehtima "perearstiabile".</w:t>
      </w:r>
    </w:p>
    <w:p w14:paraId="5ED40782" w14:textId="77777777" w:rsidR="008B0592" w:rsidRPr="00FF568B" w:rsidRDefault="008B0592" w:rsidP="004E0EB1">
      <w:pPr>
        <w:spacing w:after="0" w:line="240" w:lineRule="auto"/>
        <w:jc w:val="both"/>
        <w:rPr>
          <w:rFonts w:ascii="Times New Roman" w:hAnsi="Times New Roman"/>
          <w:sz w:val="24"/>
        </w:rPr>
      </w:pPr>
    </w:p>
    <w:p w14:paraId="6062CCA3" w14:textId="05C5A446" w:rsidR="001A5349" w:rsidRPr="00FF568B" w:rsidRDefault="008B0592" w:rsidP="004E0EB1">
      <w:pPr>
        <w:spacing w:after="0" w:line="240" w:lineRule="auto"/>
        <w:jc w:val="both"/>
        <w:rPr>
          <w:rFonts w:ascii="Times New Roman" w:hAnsi="Times New Roman"/>
          <w:sz w:val="24"/>
          <w:szCs w:val="24"/>
        </w:rPr>
      </w:pPr>
      <w:r w:rsidRPr="00FF568B">
        <w:rPr>
          <w:rFonts w:ascii="Times New Roman" w:hAnsi="Times New Roman"/>
          <w:sz w:val="24"/>
          <w:szCs w:val="24"/>
          <w:u w:val="single"/>
        </w:rPr>
        <w:t xml:space="preserve">Punktiga </w:t>
      </w:r>
      <w:r w:rsidR="00F91058">
        <w:rPr>
          <w:rFonts w:ascii="Times New Roman" w:hAnsi="Times New Roman"/>
          <w:sz w:val="24"/>
          <w:szCs w:val="24"/>
          <w:u w:val="single"/>
        </w:rPr>
        <w:t>3</w:t>
      </w:r>
      <w:r w:rsidR="00776A90" w:rsidRPr="00FF568B">
        <w:rPr>
          <w:rFonts w:ascii="Times New Roman" w:hAnsi="Times New Roman"/>
          <w:sz w:val="24"/>
          <w:szCs w:val="24"/>
        </w:rPr>
        <w:t xml:space="preserve"> </w:t>
      </w:r>
      <w:r w:rsidR="00C462C9" w:rsidRPr="00FF568B">
        <w:rPr>
          <w:rFonts w:ascii="Times New Roman" w:hAnsi="Times New Roman"/>
          <w:sz w:val="24"/>
          <w:szCs w:val="24"/>
        </w:rPr>
        <w:t>täiendatakse TTKS §-i 7 lõi</w:t>
      </w:r>
      <w:r w:rsidR="000549A4" w:rsidRPr="00FF568B">
        <w:rPr>
          <w:rFonts w:ascii="Times New Roman" w:hAnsi="Times New Roman"/>
          <w:sz w:val="24"/>
          <w:szCs w:val="24"/>
        </w:rPr>
        <w:t>g</w:t>
      </w:r>
      <w:r w:rsidR="00C462C9" w:rsidRPr="00FF568B">
        <w:rPr>
          <w:rFonts w:ascii="Times New Roman" w:hAnsi="Times New Roman"/>
          <w:sz w:val="24"/>
          <w:szCs w:val="24"/>
        </w:rPr>
        <w:t>e</w:t>
      </w:r>
      <w:r w:rsidR="000549A4" w:rsidRPr="00FF568B">
        <w:rPr>
          <w:rFonts w:ascii="Times New Roman" w:hAnsi="Times New Roman"/>
          <w:sz w:val="24"/>
          <w:szCs w:val="24"/>
        </w:rPr>
        <w:t>te</w:t>
      </w:r>
      <w:r w:rsidR="00C462C9" w:rsidRPr="00FF568B">
        <w:rPr>
          <w:rFonts w:ascii="Times New Roman" w:hAnsi="Times New Roman"/>
          <w:sz w:val="24"/>
          <w:szCs w:val="24"/>
        </w:rPr>
        <w:t>ga 5</w:t>
      </w:r>
      <w:r w:rsidR="000549A4" w:rsidRPr="00FF568B">
        <w:rPr>
          <w:rFonts w:ascii="Times New Roman" w:hAnsi="Times New Roman"/>
          <w:sz w:val="24"/>
          <w:szCs w:val="24"/>
        </w:rPr>
        <w:t xml:space="preserve"> ja 6</w:t>
      </w:r>
      <w:r w:rsidR="00C462C9" w:rsidRPr="00FF568B">
        <w:rPr>
          <w:rFonts w:ascii="Times New Roman" w:hAnsi="Times New Roman"/>
          <w:sz w:val="24"/>
          <w:szCs w:val="24"/>
        </w:rPr>
        <w:t xml:space="preserve">, millega nähakse ette võimalus osutada </w:t>
      </w:r>
      <w:r w:rsidR="00FB07E4" w:rsidRPr="00FF568B">
        <w:rPr>
          <w:rFonts w:ascii="Times New Roman" w:hAnsi="Times New Roman"/>
          <w:sz w:val="24"/>
          <w:szCs w:val="24"/>
        </w:rPr>
        <w:t xml:space="preserve">perearstiabi </w:t>
      </w:r>
      <w:r w:rsidR="00C462C9" w:rsidRPr="00FF568B">
        <w:rPr>
          <w:rFonts w:ascii="Times New Roman" w:hAnsi="Times New Roman"/>
          <w:sz w:val="24"/>
          <w:szCs w:val="24"/>
        </w:rPr>
        <w:t xml:space="preserve">teenust </w:t>
      </w:r>
      <w:r w:rsidR="001A0A2A" w:rsidRPr="00FF568B">
        <w:rPr>
          <w:rFonts w:ascii="Times New Roman" w:hAnsi="Times New Roman"/>
          <w:sz w:val="24"/>
          <w:szCs w:val="24"/>
        </w:rPr>
        <w:t xml:space="preserve">perearsti poolt ka tema nimistusse mitte kuuluvatele isikutele. </w:t>
      </w:r>
      <w:r w:rsidR="002338FF" w:rsidRPr="00FF568B">
        <w:rPr>
          <w:rFonts w:ascii="Times New Roman" w:hAnsi="Times New Roman"/>
          <w:sz w:val="24"/>
          <w:szCs w:val="24"/>
        </w:rPr>
        <w:t>Samuti nähakse ette volitusnorm sellise teenindamise</w:t>
      </w:r>
      <w:r w:rsidR="002338FF" w:rsidRPr="00FF568B">
        <w:rPr>
          <w:rFonts w:ascii="Times New Roman" w:hAnsi="Times New Roman" w:cs="Times New Roman"/>
          <w:sz w:val="24"/>
          <w:szCs w:val="24"/>
        </w:rPr>
        <w:t xml:space="preserve"> </w:t>
      </w:r>
      <w:r w:rsidR="00061A24" w:rsidRPr="00FF568B">
        <w:rPr>
          <w:rFonts w:ascii="Times New Roman" w:hAnsi="Times New Roman"/>
          <w:sz w:val="24"/>
          <w:szCs w:val="24"/>
        </w:rPr>
        <w:t>tingimuste, ulatuse ja korra kehtestamiseks ministri määrusega.</w:t>
      </w:r>
      <w:r w:rsidR="002338FF" w:rsidRPr="00FF568B">
        <w:rPr>
          <w:rFonts w:ascii="Times New Roman" w:hAnsi="Times New Roman"/>
          <w:sz w:val="24"/>
          <w:szCs w:val="24"/>
        </w:rPr>
        <w:t xml:space="preserve"> </w:t>
      </w:r>
      <w:r w:rsidR="001A0A2A" w:rsidRPr="00FF568B">
        <w:rPr>
          <w:rFonts w:ascii="Times New Roman" w:hAnsi="Times New Roman"/>
          <w:sz w:val="24"/>
          <w:szCs w:val="24"/>
        </w:rPr>
        <w:t xml:space="preserve"> </w:t>
      </w:r>
    </w:p>
    <w:p w14:paraId="5C8473DD" w14:textId="77777777" w:rsidR="001A5349" w:rsidRPr="00FF568B" w:rsidRDefault="001A5349" w:rsidP="004E0EB1">
      <w:pPr>
        <w:spacing w:after="0" w:line="240" w:lineRule="auto"/>
        <w:jc w:val="both"/>
        <w:rPr>
          <w:rFonts w:ascii="Times New Roman" w:hAnsi="Times New Roman"/>
          <w:sz w:val="24"/>
          <w:szCs w:val="24"/>
        </w:rPr>
      </w:pPr>
    </w:p>
    <w:p w14:paraId="701C58C6" w14:textId="273A5970" w:rsidR="00C009BC" w:rsidRPr="00CB36F4" w:rsidRDefault="00C009BC" w:rsidP="004E0EB1">
      <w:pPr>
        <w:spacing w:after="0"/>
        <w:jc w:val="both"/>
        <w:rPr>
          <w:rFonts w:ascii="Times New Roman" w:hAnsi="Times New Roman" w:cs="Times New Roman"/>
          <w:sz w:val="24"/>
          <w:szCs w:val="24"/>
        </w:rPr>
      </w:pPr>
      <w:r w:rsidRPr="00FF568B">
        <w:rPr>
          <w:rFonts w:ascii="Times New Roman" w:hAnsi="Times New Roman" w:cs="Times New Roman"/>
          <w:sz w:val="24"/>
          <w:szCs w:val="24"/>
        </w:rPr>
        <w:t>Perearstisüsteem on Eestis üles ehitatud nimistupõhiselt. TTKS näeb ette, et inimesel on õigus registreeruda nimistusse ja vahetada perearsti. Seda põhimõtet ei ole plaanis muuta. Tervisekassa ülesanne on korraldada konkursse nimistule perearsti leidmiseks ning vajadusel asendusi perearstita nimistu teenindamiseks. Praegu on aga süveneva tervishoiutööjõu puuduse tõttu antud ülesannete täitmine äärmiselt raskendatud. Sageli ei ole inimestel võimalik registreeruda nimistusse, kuna elukohajärgsed nimistud on täis. 78</w:t>
      </w:r>
      <w:r w:rsidR="00BE60B5" w:rsidRPr="00FF568B">
        <w:rPr>
          <w:rFonts w:ascii="Times New Roman" w:hAnsi="Times New Roman" w:cs="Times New Roman"/>
          <w:sz w:val="24"/>
          <w:szCs w:val="24"/>
        </w:rPr>
        <w:t>5</w:t>
      </w:r>
      <w:r w:rsidRPr="00FF568B">
        <w:rPr>
          <w:rFonts w:ascii="Times New Roman" w:hAnsi="Times New Roman" w:cs="Times New Roman"/>
          <w:sz w:val="24"/>
          <w:szCs w:val="24"/>
        </w:rPr>
        <w:t xml:space="preserve"> nimistust 7</w:t>
      </w:r>
      <w:r w:rsidR="00BE60B5" w:rsidRPr="00FF568B">
        <w:rPr>
          <w:rFonts w:ascii="Times New Roman" w:hAnsi="Times New Roman" w:cs="Times New Roman"/>
          <w:sz w:val="24"/>
          <w:szCs w:val="24"/>
        </w:rPr>
        <w:t>2</w:t>
      </w:r>
      <w:r w:rsidRPr="00FF568B">
        <w:rPr>
          <w:rFonts w:ascii="Times New Roman" w:hAnsi="Times New Roman" w:cs="Times New Roman"/>
          <w:sz w:val="24"/>
          <w:szCs w:val="24"/>
        </w:rPr>
        <w:t>-l on juba praegu ajutine asendaja, kusjuures paljude nimistute asendust on aasta kaupa korduvalt pikendatud ning see pole enam olemuselt ajutine. On perearste, kes teenindavad mitut nimistut, olles ühe nimistu perearst ning teise asendaja. Peremeditsiini residentuuri läheb igal aastal u 30 arsti. Õpe kestab</w:t>
      </w:r>
      <w:r w:rsidRPr="004456B2">
        <w:rPr>
          <w:rFonts w:ascii="Times New Roman" w:hAnsi="Times New Roman" w:cs="Times New Roman"/>
          <w:sz w:val="24"/>
          <w:szCs w:val="24"/>
        </w:rPr>
        <w:t xml:space="preserve"> 4 aastat, kuid sageli ka pikemalt näiteks lapsehoolduspuhkuste tõttu. Samas on pea kolmandik nimistuga perearstidest pensioniealised, neist ligi 80 vanuses üle 70 eluaasta. </w:t>
      </w:r>
    </w:p>
    <w:p w14:paraId="0A86A6AF" w14:textId="77777777" w:rsidR="00C009BC" w:rsidRPr="004456B2" w:rsidRDefault="00C009BC" w:rsidP="004E0EB1">
      <w:pPr>
        <w:spacing w:after="0"/>
        <w:jc w:val="both"/>
        <w:rPr>
          <w:rFonts w:ascii="Times New Roman" w:hAnsi="Times New Roman" w:cs="Times New Roman"/>
          <w:sz w:val="24"/>
          <w:szCs w:val="24"/>
        </w:rPr>
      </w:pPr>
    </w:p>
    <w:p w14:paraId="6AB539B3" w14:textId="7CB3C980" w:rsidR="00C009BC" w:rsidRPr="00CB36F4" w:rsidRDefault="00C009BC"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rPr>
        <w:t xml:space="preserve">Pikemas plaanis on eesmärk esmatasandi tervishoidu igakülgselt tugevdada ning jätkata nimistupõhise perearstiabi süsteemiga. Selleks vajalikud sammud võtavad aga aega. Lähiaastatel esmatasandi arstiabi tagamiseks tuleb võtta kasutusele täiendavad meetmed. </w:t>
      </w:r>
    </w:p>
    <w:p w14:paraId="457375B9" w14:textId="77777777" w:rsidR="00C009BC" w:rsidRPr="004456B2" w:rsidRDefault="00C009BC" w:rsidP="004E0EB1">
      <w:pPr>
        <w:spacing w:after="0"/>
        <w:jc w:val="both"/>
        <w:rPr>
          <w:rFonts w:ascii="Times New Roman" w:hAnsi="Times New Roman" w:cs="Times New Roman"/>
          <w:sz w:val="24"/>
          <w:szCs w:val="24"/>
        </w:rPr>
      </w:pPr>
    </w:p>
    <w:p w14:paraId="51DC9AD1" w14:textId="7902DB97" w:rsidR="00C009BC" w:rsidRPr="00CB36F4" w:rsidRDefault="00C009BC"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rPr>
        <w:t>TTKS</w:t>
      </w:r>
      <w:r w:rsidRPr="009041F6">
        <w:rPr>
          <w:rFonts w:ascii="Times New Roman" w:hAnsi="Times New Roman" w:cs="Times New Roman"/>
          <w:sz w:val="24"/>
          <w:szCs w:val="24"/>
        </w:rPr>
        <w:t xml:space="preserve"> </w:t>
      </w:r>
      <w:r w:rsidR="004C614D" w:rsidRPr="009041F6">
        <w:rPr>
          <w:rFonts w:ascii="Times New Roman" w:hAnsi="Times New Roman" w:cs="Times New Roman"/>
          <w:sz w:val="24"/>
          <w:szCs w:val="24"/>
        </w:rPr>
        <w:t>ei luba</w:t>
      </w:r>
      <w:r w:rsidRPr="004456B2">
        <w:rPr>
          <w:rFonts w:ascii="Times New Roman" w:hAnsi="Times New Roman" w:cs="Times New Roman"/>
          <w:sz w:val="24"/>
          <w:szCs w:val="24"/>
        </w:rPr>
        <w:t xml:space="preserve"> perearsti nimistu alusel tegutse</w:t>
      </w:r>
      <w:r w:rsidR="00FB07E4">
        <w:rPr>
          <w:rFonts w:ascii="Times New Roman" w:hAnsi="Times New Roman" w:cs="Times New Roman"/>
          <w:sz w:val="24"/>
          <w:szCs w:val="24"/>
        </w:rPr>
        <w:t>j</w:t>
      </w:r>
      <w:r w:rsidRPr="004456B2">
        <w:rPr>
          <w:rFonts w:ascii="Times New Roman" w:hAnsi="Times New Roman" w:cs="Times New Roman"/>
          <w:sz w:val="24"/>
          <w:szCs w:val="24"/>
        </w:rPr>
        <w:t>atel osutada inimestele abi nimistuväliselt ega Tervisekassal selle eest tasuda. Erandiks on vältimatu abi. Nimistuväliste isikute teenindamise võimaluse loomine on vajalik</w:t>
      </w:r>
      <w:r w:rsidR="0062252A" w:rsidRPr="009041F6">
        <w:rPr>
          <w:rFonts w:ascii="Times New Roman" w:hAnsi="Times New Roman" w:cs="Times New Roman"/>
          <w:sz w:val="24"/>
          <w:szCs w:val="24"/>
        </w:rPr>
        <w:t xml:space="preserve"> muuhulgas</w:t>
      </w:r>
      <w:r w:rsidR="002E6C8A" w:rsidRPr="009041F6">
        <w:rPr>
          <w:rFonts w:ascii="Times New Roman" w:hAnsi="Times New Roman" w:cs="Times New Roman"/>
          <w:sz w:val="24"/>
          <w:szCs w:val="24"/>
        </w:rPr>
        <w:t xml:space="preserve"> järgmistel põhjustel</w:t>
      </w:r>
      <w:r w:rsidRPr="004456B2">
        <w:rPr>
          <w:rFonts w:ascii="Times New Roman" w:hAnsi="Times New Roman" w:cs="Times New Roman"/>
          <w:sz w:val="24"/>
          <w:szCs w:val="24"/>
        </w:rPr>
        <w:t>:</w:t>
      </w:r>
    </w:p>
    <w:p w14:paraId="1658AD85" w14:textId="36C03866" w:rsidR="00C009BC" w:rsidRPr="004456B2" w:rsidRDefault="00C009BC" w:rsidP="004E0EB1">
      <w:pPr>
        <w:pStyle w:val="Loendilik"/>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Ta</w:t>
      </w:r>
      <w:r w:rsidRPr="004456B2">
        <w:rPr>
          <w:rFonts w:ascii="Times New Roman" w:hAnsi="Times New Roman" w:cs="Times New Roman"/>
          <w:sz w:val="24"/>
          <w:szCs w:val="24"/>
        </w:rPr>
        <w:t>ga</w:t>
      </w:r>
      <w:r>
        <w:rPr>
          <w:rFonts w:ascii="Times New Roman" w:hAnsi="Times New Roman" w:cs="Times New Roman"/>
          <w:sz w:val="24"/>
          <w:szCs w:val="24"/>
        </w:rPr>
        <w:t>maks</w:t>
      </w:r>
      <w:r w:rsidRPr="004456B2">
        <w:rPr>
          <w:rFonts w:ascii="Times New Roman" w:hAnsi="Times New Roman" w:cs="Times New Roman"/>
          <w:sz w:val="24"/>
          <w:szCs w:val="24"/>
        </w:rPr>
        <w:t xml:space="preserve"> </w:t>
      </w:r>
      <w:r w:rsidR="00FB07E4">
        <w:rPr>
          <w:rFonts w:ascii="Times New Roman" w:hAnsi="Times New Roman" w:cs="Times New Roman"/>
          <w:sz w:val="24"/>
          <w:szCs w:val="24"/>
        </w:rPr>
        <w:t>perearstiabi</w:t>
      </w:r>
      <w:r w:rsidRPr="004456B2">
        <w:rPr>
          <w:rFonts w:ascii="Times New Roman" w:hAnsi="Times New Roman" w:cs="Times New Roman"/>
          <w:sz w:val="24"/>
          <w:szCs w:val="24"/>
        </w:rPr>
        <w:t xml:space="preserve"> teenus</w:t>
      </w:r>
      <w:r>
        <w:rPr>
          <w:rFonts w:ascii="Times New Roman" w:hAnsi="Times New Roman" w:cs="Times New Roman"/>
          <w:sz w:val="24"/>
          <w:szCs w:val="24"/>
        </w:rPr>
        <w:t>e</w:t>
      </w:r>
      <w:r w:rsidRPr="004456B2">
        <w:rPr>
          <w:rFonts w:ascii="Times New Roman" w:hAnsi="Times New Roman" w:cs="Times New Roman"/>
          <w:sz w:val="24"/>
          <w:szCs w:val="24"/>
        </w:rPr>
        <w:t xml:space="preserve">, kui nimistule ei ole leitud asendajat. Tervisekassa ülesandeks on nimistule arsti leidmine kas perearsti konkursi korras või selle luhtumisel </w:t>
      </w:r>
      <w:r w:rsidRPr="009041F6">
        <w:rPr>
          <w:rFonts w:ascii="Times New Roman" w:hAnsi="Times New Roman" w:cs="Times New Roman"/>
          <w:sz w:val="24"/>
          <w:szCs w:val="24"/>
        </w:rPr>
        <w:t>asenda</w:t>
      </w:r>
      <w:r w:rsidR="00060DE7" w:rsidRPr="009041F6">
        <w:rPr>
          <w:rFonts w:ascii="Times New Roman" w:hAnsi="Times New Roman" w:cs="Times New Roman"/>
          <w:sz w:val="24"/>
          <w:szCs w:val="24"/>
        </w:rPr>
        <w:t xml:space="preserve">ja </w:t>
      </w:r>
      <w:r w:rsidRPr="004456B2">
        <w:rPr>
          <w:rFonts w:ascii="Times New Roman" w:hAnsi="Times New Roman" w:cs="Times New Roman"/>
          <w:sz w:val="24"/>
          <w:szCs w:val="24"/>
        </w:rPr>
        <w:t xml:space="preserve">leidmise kaudu. </w:t>
      </w:r>
      <w:r w:rsidR="000D3F00" w:rsidRPr="009041F6">
        <w:rPr>
          <w:rFonts w:ascii="Times New Roman" w:hAnsi="Times New Roman" w:cs="Times New Roman"/>
          <w:sz w:val="24"/>
          <w:szCs w:val="24"/>
        </w:rPr>
        <w:t>K</w:t>
      </w:r>
      <w:r w:rsidRPr="009041F6">
        <w:rPr>
          <w:rFonts w:ascii="Times New Roman" w:hAnsi="Times New Roman" w:cs="Times New Roman"/>
          <w:sz w:val="24"/>
          <w:szCs w:val="24"/>
        </w:rPr>
        <w:t>una</w:t>
      </w:r>
      <w:r w:rsidRPr="004456B2">
        <w:rPr>
          <w:rFonts w:ascii="Times New Roman" w:hAnsi="Times New Roman" w:cs="Times New Roman"/>
          <w:sz w:val="24"/>
          <w:szCs w:val="24"/>
        </w:rPr>
        <w:t xml:space="preserve"> üha enam arste loobub nimistust, ei </w:t>
      </w:r>
      <w:r w:rsidR="000D3F00" w:rsidRPr="009041F6">
        <w:rPr>
          <w:rFonts w:ascii="Times New Roman" w:hAnsi="Times New Roman" w:cs="Times New Roman"/>
          <w:sz w:val="24"/>
          <w:szCs w:val="24"/>
        </w:rPr>
        <w:t>pruugi</w:t>
      </w:r>
      <w:r w:rsidRPr="004456B2">
        <w:rPr>
          <w:rFonts w:ascii="Times New Roman" w:hAnsi="Times New Roman" w:cs="Times New Roman"/>
          <w:sz w:val="24"/>
          <w:szCs w:val="24"/>
        </w:rPr>
        <w:t xml:space="preserve"> Tervisekassal </w:t>
      </w:r>
      <w:r w:rsidR="000D3F00" w:rsidRPr="009041F6">
        <w:rPr>
          <w:rFonts w:ascii="Times New Roman" w:hAnsi="Times New Roman" w:cs="Times New Roman"/>
          <w:sz w:val="24"/>
          <w:szCs w:val="24"/>
        </w:rPr>
        <w:t xml:space="preserve">olla </w:t>
      </w:r>
      <w:r w:rsidRPr="004456B2">
        <w:rPr>
          <w:rFonts w:ascii="Times New Roman" w:hAnsi="Times New Roman" w:cs="Times New Roman"/>
          <w:sz w:val="24"/>
          <w:szCs w:val="24"/>
        </w:rPr>
        <w:t>võimalik seda ülesannet täita. Selleks, et perearstita nimistusse kuuluvaid inimesi saaks teenindada paindlikult ja kõiki olemasolevaid ressursse kasutusele võttes, tul</w:t>
      </w:r>
      <w:r w:rsidR="000D3F00" w:rsidRPr="009041F6">
        <w:rPr>
          <w:rFonts w:ascii="Times New Roman" w:hAnsi="Times New Roman" w:cs="Times New Roman"/>
          <w:sz w:val="24"/>
          <w:szCs w:val="24"/>
        </w:rPr>
        <w:t>eb</w:t>
      </w:r>
      <w:r w:rsidRPr="004456B2">
        <w:rPr>
          <w:rFonts w:ascii="Times New Roman" w:hAnsi="Times New Roman" w:cs="Times New Roman"/>
          <w:sz w:val="24"/>
          <w:szCs w:val="24"/>
        </w:rPr>
        <w:t xml:space="preserve"> võimaldada nende inimeste teenindamist lähemate </w:t>
      </w:r>
      <w:r w:rsidR="00E256FF" w:rsidRPr="009041F6">
        <w:rPr>
          <w:rFonts w:ascii="Times New Roman" w:hAnsi="Times New Roman" w:cs="Times New Roman"/>
          <w:sz w:val="24"/>
          <w:szCs w:val="24"/>
        </w:rPr>
        <w:t>perearstide poolt</w:t>
      </w:r>
      <w:r w:rsidRPr="009041F6">
        <w:rPr>
          <w:rFonts w:ascii="Times New Roman" w:hAnsi="Times New Roman" w:cs="Times New Roman"/>
          <w:sz w:val="24"/>
          <w:szCs w:val="24"/>
        </w:rPr>
        <w:t>.</w:t>
      </w:r>
      <w:r w:rsidRPr="004456B2">
        <w:rPr>
          <w:rFonts w:ascii="Times New Roman" w:hAnsi="Times New Roman" w:cs="Times New Roman"/>
          <w:sz w:val="24"/>
          <w:szCs w:val="24"/>
        </w:rPr>
        <w:t xml:space="preserve"> Perearst või</w:t>
      </w:r>
      <w:r w:rsidR="00FB07E4">
        <w:rPr>
          <w:rFonts w:ascii="Times New Roman" w:hAnsi="Times New Roman" w:cs="Times New Roman"/>
          <w:sz w:val="24"/>
          <w:szCs w:val="24"/>
        </w:rPr>
        <w:t>b</w:t>
      </w:r>
      <w:r w:rsidRPr="004456B2">
        <w:rPr>
          <w:rFonts w:ascii="Times New Roman" w:hAnsi="Times New Roman" w:cs="Times New Roman"/>
          <w:sz w:val="24"/>
          <w:szCs w:val="24"/>
        </w:rPr>
        <w:t xml:space="preserve"> olla nõus ajutise töökoormuse tõusuga ja osade perearstita inimeste teenindamisega ka siis, kui ei soovi võtta kogu nimistu asendamise vastutust või kui </w:t>
      </w:r>
      <w:r w:rsidR="00FB07E4">
        <w:rPr>
          <w:rFonts w:ascii="Times New Roman" w:hAnsi="Times New Roman" w:cs="Times New Roman"/>
          <w:sz w:val="24"/>
          <w:szCs w:val="24"/>
        </w:rPr>
        <w:t>tema</w:t>
      </w:r>
      <w:r w:rsidRPr="004456B2">
        <w:rPr>
          <w:rFonts w:ascii="Times New Roman" w:hAnsi="Times New Roman" w:cs="Times New Roman"/>
          <w:sz w:val="24"/>
          <w:szCs w:val="24"/>
        </w:rPr>
        <w:t xml:space="preserve"> end</w:t>
      </w:r>
      <w:r w:rsidR="00FB07E4">
        <w:rPr>
          <w:rFonts w:ascii="Times New Roman" w:hAnsi="Times New Roman" w:cs="Times New Roman"/>
          <w:sz w:val="24"/>
          <w:szCs w:val="24"/>
        </w:rPr>
        <w:t>a</w:t>
      </w:r>
      <w:r w:rsidRPr="004456B2">
        <w:rPr>
          <w:rFonts w:ascii="Times New Roman" w:hAnsi="Times New Roman" w:cs="Times New Roman"/>
          <w:sz w:val="24"/>
          <w:szCs w:val="24"/>
        </w:rPr>
        <w:t xml:space="preserve"> nimistusse enam uusi inimesi ei mahu. </w:t>
      </w:r>
      <w:r w:rsidR="003D01E1" w:rsidRPr="009041F6">
        <w:rPr>
          <w:rFonts w:ascii="Times New Roman" w:hAnsi="Times New Roman" w:cs="Times New Roman"/>
          <w:sz w:val="24"/>
          <w:szCs w:val="24"/>
        </w:rPr>
        <w:t>Samuti</w:t>
      </w:r>
      <w:r>
        <w:rPr>
          <w:rFonts w:ascii="Times New Roman" w:hAnsi="Times New Roman" w:cs="Times New Roman"/>
          <w:sz w:val="24"/>
          <w:szCs w:val="24"/>
        </w:rPr>
        <w:t xml:space="preserve"> või</w:t>
      </w:r>
      <w:r w:rsidR="00FB07E4">
        <w:rPr>
          <w:rFonts w:ascii="Times New Roman" w:hAnsi="Times New Roman" w:cs="Times New Roman"/>
          <w:sz w:val="24"/>
          <w:szCs w:val="24"/>
        </w:rPr>
        <w:t>ks</w:t>
      </w:r>
      <w:r>
        <w:rPr>
          <w:rFonts w:ascii="Times New Roman" w:hAnsi="Times New Roman" w:cs="Times New Roman"/>
          <w:sz w:val="24"/>
          <w:szCs w:val="24"/>
        </w:rPr>
        <w:t xml:space="preserve"> nimistu ajutiseks asendajaks</w:t>
      </w:r>
      <w:r w:rsidRPr="009041F6">
        <w:rPr>
          <w:rFonts w:ascii="Times New Roman" w:hAnsi="Times New Roman" w:cs="Times New Roman"/>
          <w:sz w:val="24"/>
          <w:szCs w:val="24"/>
        </w:rPr>
        <w:t xml:space="preserve"> </w:t>
      </w:r>
      <w:r w:rsidR="003D01E1" w:rsidRPr="009041F6">
        <w:rPr>
          <w:rFonts w:ascii="Times New Roman" w:hAnsi="Times New Roman" w:cs="Times New Roman"/>
          <w:sz w:val="24"/>
          <w:szCs w:val="24"/>
        </w:rPr>
        <w:t>olla</w:t>
      </w:r>
      <w:r>
        <w:rPr>
          <w:rFonts w:ascii="Times New Roman" w:hAnsi="Times New Roman" w:cs="Times New Roman"/>
          <w:sz w:val="24"/>
          <w:szCs w:val="24"/>
        </w:rPr>
        <w:t xml:space="preserve"> teenusepakkuja, kes asub teeninduspiirkonnast eemal ning saab suurema osa pöördumistest lahendada ära </w:t>
      </w:r>
      <w:proofErr w:type="spellStart"/>
      <w:r>
        <w:rPr>
          <w:rFonts w:ascii="Times New Roman" w:hAnsi="Times New Roman" w:cs="Times New Roman"/>
          <w:sz w:val="24"/>
          <w:szCs w:val="24"/>
        </w:rPr>
        <w:t>kaugteenusena</w:t>
      </w:r>
      <w:proofErr w:type="spellEnd"/>
      <w:r>
        <w:rPr>
          <w:rFonts w:ascii="Times New Roman" w:hAnsi="Times New Roman" w:cs="Times New Roman"/>
          <w:sz w:val="24"/>
          <w:szCs w:val="24"/>
        </w:rPr>
        <w:t xml:space="preserve">, pakkudes nimistu patsientidele head kättesaadavust telefoni ja veebi teel ning </w:t>
      </w:r>
      <w:proofErr w:type="spellStart"/>
      <w:r>
        <w:rPr>
          <w:rFonts w:ascii="Times New Roman" w:hAnsi="Times New Roman" w:cs="Times New Roman"/>
          <w:sz w:val="24"/>
          <w:szCs w:val="24"/>
        </w:rPr>
        <w:t>pereõe</w:t>
      </w:r>
      <w:proofErr w:type="spellEnd"/>
      <w:r>
        <w:rPr>
          <w:rFonts w:ascii="Times New Roman" w:hAnsi="Times New Roman" w:cs="Times New Roman"/>
          <w:sz w:val="24"/>
          <w:szCs w:val="24"/>
        </w:rPr>
        <w:t xml:space="preserve"> püsivat kohalolu kodulähedases praksises. Samas piirkonnas oma nimistuga tegutsev perearst saa</w:t>
      </w:r>
      <w:r w:rsidR="00FB07E4">
        <w:rPr>
          <w:rFonts w:ascii="Times New Roman" w:hAnsi="Times New Roman" w:cs="Times New Roman"/>
          <w:sz w:val="24"/>
          <w:szCs w:val="24"/>
        </w:rPr>
        <w:t>ks</w:t>
      </w:r>
      <w:r>
        <w:rPr>
          <w:rFonts w:ascii="Times New Roman" w:hAnsi="Times New Roman" w:cs="Times New Roman"/>
          <w:sz w:val="24"/>
          <w:szCs w:val="24"/>
        </w:rPr>
        <w:t xml:space="preserve"> sellises olukorras olla abiks, et perearstita nimistu patsiente vajadusel kohapeal vastu võtta. Sellised pöördumised, kus on samal päeval vaja arsti kontaktvastuvõttu, moodustavad kõigist perearstikeskuste </w:t>
      </w:r>
      <w:r w:rsidR="00052543" w:rsidRPr="009041F6">
        <w:rPr>
          <w:rFonts w:ascii="Times New Roman" w:hAnsi="Times New Roman" w:cs="Times New Roman"/>
          <w:sz w:val="24"/>
          <w:szCs w:val="24"/>
        </w:rPr>
        <w:t>vastuvõttudest</w:t>
      </w:r>
      <w:r>
        <w:rPr>
          <w:rFonts w:ascii="Times New Roman" w:hAnsi="Times New Roman" w:cs="Times New Roman"/>
          <w:sz w:val="24"/>
          <w:szCs w:val="24"/>
        </w:rPr>
        <w:t xml:space="preserve"> väikese osa. Nimistuväliste isikute teenindami</w:t>
      </w:r>
      <w:r w:rsidR="00FB07E4">
        <w:rPr>
          <w:rFonts w:ascii="Times New Roman" w:hAnsi="Times New Roman" w:cs="Times New Roman"/>
          <w:sz w:val="24"/>
          <w:szCs w:val="24"/>
        </w:rPr>
        <w:t>n</w:t>
      </w:r>
      <w:r>
        <w:rPr>
          <w:rFonts w:ascii="Times New Roman" w:hAnsi="Times New Roman" w:cs="Times New Roman"/>
          <w:sz w:val="24"/>
          <w:szCs w:val="24"/>
        </w:rPr>
        <w:t xml:space="preserve">e </w:t>
      </w:r>
      <w:r w:rsidRPr="009041F6">
        <w:rPr>
          <w:rFonts w:ascii="Times New Roman" w:hAnsi="Times New Roman" w:cs="Times New Roman"/>
          <w:sz w:val="24"/>
          <w:szCs w:val="24"/>
        </w:rPr>
        <w:t>võimalda</w:t>
      </w:r>
      <w:r w:rsidR="00985957" w:rsidRPr="009041F6">
        <w:rPr>
          <w:rFonts w:ascii="Times New Roman" w:hAnsi="Times New Roman" w:cs="Times New Roman"/>
          <w:sz w:val="24"/>
          <w:szCs w:val="24"/>
        </w:rPr>
        <w:t>ks</w:t>
      </w:r>
      <w:r>
        <w:rPr>
          <w:rFonts w:ascii="Times New Roman" w:hAnsi="Times New Roman" w:cs="Times New Roman"/>
          <w:sz w:val="24"/>
          <w:szCs w:val="24"/>
        </w:rPr>
        <w:t xml:space="preserve"> selliseid kombineeritud lahendusi kasutada, et teenus oleks kättesaadav ja kodulähedane. </w:t>
      </w:r>
    </w:p>
    <w:p w14:paraId="63058043" w14:textId="080F71F3" w:rsidR="00C009BC" w:rsidRPr="004456B2" w:rsidRDefault="00C009BC" w:rsidP="004E0EB1">
      <w:pPr>
        <w:pStyle w:val="Loendilik"/>
        <w:numPr>
          <w:ilvl w:val="0"/>
          <w:numId w:val="5"/>
        </w:numPr>
        <w:spacing w:after="0" w:line="240" w:lineRule="auto"/>
        <w:jc w:val="both"/>
        <w:rPr>
          <w:rFonts w:ascii="Times New Roman" w:hAnsi="Times New Roman" w:cs="Times New Roman"/>
          <w:sz w:val="24"/>
          <w:szCs w:val="24"/>
        </w:rPr>
      </w:pPr>
      <w:r w:rsidRPr="004456B2">
        <w:rPr>
          <w:rFonts w:ascii="Times New Roman" w:hAnsi="Times New Roman" w:cs="Times New Roman"/>
          <w:sz w:val="24"/>
          <w:szCs w:val="24"/>
        </w:rPr>
        <w:t>Perearstiabi on muutunud üha enam meeskonnapõhiseks. Ligi pooled nimistu</w:t>
      </w:r>
      <w:r>
        <w:rPr>
          <w:rFonts w:ascii="Times New Roman" w:hAnsi="Times New Roman" w:cs="Times New Roman"/>
          <w:sz w:val="24"/>
          <w:szCs w:val="24"/>
        </w:rPr>
        <w:t>id teenindavad perearstidest</w:t>
      </w:r>
      <w:r w:rsidRPr="004456B2">
        <w:rPr>
          <w:rFonts w:ascii="Times New Roman" w:hAnsi="Times New Roman" w:cs="Times New Roman"/>
          <w:sz w:val="24"/>
          <w:szCs w:val="24"/>
        </w:rPr>
        <w:t xml:space="preserve"> tegutsevad tervisekeskustes, kus on koos lisateenustega ühe katuse all mitu perearsti. Kuigi ka tervisekeskustes kehtib põhimõte, et inimesel on oma perearst ning abi osutatakse nimistupõhiselt, leidub tegevusi, milles võiks ülesandeid jagada. Üheks näiteks on erakorraliste patsientide vastuvõtmine. </w:t>
      </w:r>
      <w:r w:rsidR="005326A9" w:rsidRPr="009041F6">
        <w:rPr>
          <w:rFonts w:ascii="Times New Roman" w:hAnsi="Times New Roman" w:cs="Times New Roman"/>
          <w:sz w:val="24"/>
          <w:szCs w:val="24"/>
        </w:rPr>
        <w:t>Sotsiaalministri 06.01.2010 m</w:t>
      </w:r>
      <w:r w:rsidRPr="009041F6">
        <w:rPr>
          <w:rFonts w:ascii="Times New Roman" w:hAnsi="Times New Roman" w:cs="Times New Roman"/>
          <w:sz w:val="24"/>
          <w:szCs w:val="24"/>
        </w:rPr>
        <w:t xml:space="preserve">äärus </w:t>
      </w:r>
      <w:r w:rsidR="005326A9" w:rsidRPr="009041F6">
        <w:rPr>
          <w:rFonts w:ascii="Times New Roman" w:hAnsi="Times New Roman" w:cs="Times New Roman"/>
          <w:sz w:val="24"/>
          <w:szCs w:val="24"/>
        </w:rPr>
        <w:t>nr 2</w:t>
      </w:r>
      <w:r w:rsidRPr="004456B2">
        <w:rPr>
          <w:rFonts w:ascii="Times New Roman" w:hAnsi="Times New Roman" w:cs="Times New Roman"/>
          <w:sz w:val="24"/>
          <w:szCs w:val="24"/>
        </w:rPr>
        <w:t xml:space="preserve"> </w:t>
      </w:r>
      <w:r>
        <w:rPr>
          <w:rFonts w:ascii="Times New Roman" w:hAnsi="Times New Roman" w:cs="Times New Roman"/>
          <w:sz w:val="24"/>
          <w:szCs w:val="24"/>
        </w:rPr>
        <w:t>„</w:t>
      </w:r>
      <w:r w:rsidRPr="00873A04">
        <w:rPr>
          <w:rFonts w:ascii="Times New Roman" w:hAnsi="Times New Roman" w:cs="Times New Roman"/>
          <w:sz w:val="24"/>
          <w:szCs w:val="24"/>
        </w:rPr>
        <w:t>Perearsti ja temaga koos töötavate tervishoiutöötajate tööjuhend</w:t>
      </w:r>
      <w:r>
        <w:rPr>
          <w:rFonts w:ascii="Times New Roman" w:hAnsi="Times New Roman" w:cs="Times New Roman"/>
          <w:sz w:val="24"/>
          <w:szCs w:val="24"/>
        </w:rPr>
        <w:t xml:space="preserve">" </w:t>
      </w:r>
      <w:r w:rsidR="009B59B8">
        <w:rPr>
          <w:rFonts w:ascii="Times New Roman" w:hAnsi="Times New Roman" w:cs="Times New Roman"/>
          <w:sz w:val="24"/>
          <w:szCs w:val="24"/>
        </w:rPr>
        <w:t>(</w:t>
      </w:r>
      <w:r w:rsidR="009B59B8" w:rsidRPr="00CB36F4">
        <w:rPr>
          <w:rFonts w:ascii="Times New Roman" w:hAnsi="Times New Roman" w:cs="Times New Roman"/>
          <w:i/>
          <w:iCs/>
          <w:sz w:val="24"/>
          <w:szCs w:val="24"/>
        </w:rPr>
        <w:t>määrus nr 2</w:t>
      </w:r>
      <w:r w:rsidR="009B59B8">
        <w:rPr>
          <w:rFonts w:ascii="Times New Roman" w:hAnsi="Times New Roman" w:cs="Times New Roman"/>
          <w:sz w:val="24"/>
          <w:szCs w:val="24"/>
        </w:rPr>
        <w:t xml:space="preserve">) </w:t>
      </w:r>
      <w:r w:rsidRPr="004456B2">
        <w:rPr>
          <w:rFonts w:ascii="Times New Roman" w:hAnsi="Times New Roman" w:cs="Times New Roman"/>
          <w:sz w:val="24"/>
          <w:szCs w:val="24"/>
        </w:rPr>
        <w:t>näeb ette, et ägeda terviseseisundi puhul tuleks inimene võtta vastu pöördumise päeval. Paljude haigusseisundite puhul ei ole vajalik põhjalik sekkumine ning esmase</w:t>
      </w:r>
      <w:r w:rsidR="00FB07E4">
        <w:rPr>
          <w:rFonts w:ascii="Times New Roman" w:hAnsi="Times New Roman" w:cs="Times New Roman"/>
          <w:sz w:val="24"/>
          <w:szCs w:val="24"/>
        </w:rPr>
        <w:t>ks</w:t>
      </w:r>
      <w:r w:rsidRPr="004456B2">
        <w:rPr>
          <w:rFonts w:ascii="Times New Roman" w:hAnsi="Times New Roman" w:cs="Times New Roman"/>
          <w:sz w:val="24"/>
          <w:szCs w:val="24"/>
        </w:rPr>
        <w:t xml:space="preserve"> konsultatsiooni</w:t>
      </w:r>
      <w:r w:rsidR="00FB07E4">
        <w:rPr>
          <w:rFonts w:ascii="Times New Roman" w:hAnsi="Times New Roman" w:cs="Times New Roman"/>
          <w:sz w:val="24"/>
          <w:szCs w:val="24"/>
        </w:rPr>
        <w:t>ks</w:t>
      </w:r>
      <w:r w:rsidRPr="004456B2">
        <w:rPr>
          <w:rFonts w:ascii="Times New Roman" w:hAnsi="Times New Roman" w:cs="Times New Roman"/>
          <w:sz w:val="24"/>
          <w:szCs w:val="24"/>
        </w:rPr>
        <w:t xml:space="preserve"> ning haiguslehe avamise</w:t>
      </w:r>
      <w:r w:rsidR="00FB07E4">
        <w:rPr>
          <w:rFonts w:ascii="Times New Roman" w:hAnsi="Times New Roman" w:cs="Times New Roman"/>
          <w:sz w:val="24"/>
          <w:szCs w:val="24"/>
        </w:rPr>
        <w:t>ks</w:t>
      </w:r>
      <w:r w:rsidRPr="004456B2">
        <w:rPr>
          <w:rFonts w:ascii="Times New Roman" w:hAnsi="Times New Roman" w:cs="Times New Roman"/>
          <w:sz w:val="24"/>
          <w:szCs w:val="24"/>
        </w:rPr>
        <w:t xml:space="preserve"> on teenuse kiire kättesaadavus olulisem kui nimistupõhine lähenemine. Antud muudatus</w:t>
      </w:r>
      <w:r w:rsidR="00020ADC" w:rsidRPr="009041F6">
        <w:rPr>
          <w:rFonts w:ascii="Times New Roman" w:hAnsi="Times New Roman" w:cs="Times New Roman"/>
          <w:sz w:val="24"/>
          <w:szCs w:val="24"/>
        </w:rPr>
        <w:t xml:space="preserve"> annab </w:t>
      </w:r>
      <w:r w:rsidR="00FB07E4">
        <w:rPr>
          <w:rFonts w:ascii="Times New Roman" w:hAnsi="Times New Roman" w:cs="Times New Roman"/>
          <w:sz w:val="24"/>
          <w:szCs w:val="24"/>
        </w:rPr>
        <w:t>õiguse</w:t>
      </w:r>
      <w:r w:rsidR="00020ADC" w:rsidRPr="009041F6">
        <w:rPr>
          <w:rFonts w:ascii="Times New Roman" w:hAnsi="Times New Roman" w:cs="Times New Roman"/>
          <w:sz w:val="24"/>
          <w:szCs w:val="24"/>
        </w:rPr>
        <w:t xml:space="preserve"> </w:t>
      </w:r>
      <w:r w:rsidRPr="004456B2">
        <w:rPr>
          <w:rFonts w:ascii="Times New Roman" w:hAnsi="Times New Roman" w:cs="Times New Roman"/>
          <w:sz w:val="24"/>
          <w:szCs w:val="24"/>
        </w:rPr>
        <w:t xml:space="preserve">tervisekeskuse ühe arsti nimistutesse kuuluvate isikute </w:t>
      </w:r>
      <w:r w:rsidRPr="009041F6">
        <w:rPr>
          <w:rFonts w:ascii="Times New Roman" w:hAnsi="Times New Roman" w:cs="Times New Roman"/>
          <w:sz w:val="24"/>
          <w:szCs w:val="24"/>
        </w:rPr>
        <w:t>teenindami</w:t>
      </w:r>
      <w:r w:rsidR="00020ADC" w:rsidRPr="009041F6">
        <w:rPr>
          <w:rFonts w:ascii="Times New Roman" w:hAnsi="Times New Roman" w:cs="Times New Roman"/>
          <w:sz w:val="24"/>
          <w:szCs w:val="24"/>
        </w:rPr>
        <w:t>s</w:t>
      </w:r>
      <w:r w:rsidRPr="009041F6">
        <w:rPr>
          <w:rFonts w:ascii="Times New Roman" w:hAnsi="Times New Roman" w:cs="Times New Roman"/>
          <w:sz w:val="24"/>
          <w:szCs w:val="24"/>
        </w:rPr>
        <w:t>e</w:t>
      </w:r>
      <w:r w:rsidR="00020ADC" w:rsidRPr="009041F6">
        <w:rPr>
          <w:rFonts w:ascii="Times New Roman" w:hAnsi="Times New Roman" w:cs="Times New Roman"/>
          <w:sz w:val="24"/>
          <w:szCs w:val="24"/>
        </w:rPr>
        <w:t>ks</w:t>
      </w:r>
      <w:r w:rsidRPr="004456B2">
        <w:rPr>
          <w:rFonts w:ascii="Times New Roman" w:hAnsi="Times New Roman" w:cs="Times New Roman"/>
          <w:sz w:val="24"/>
          <w:szCs w:val="24"/>
        </w:rPr>
        <w:t xml:space="preserve"> sama tervisekeskuse </w:t>
      </w:r>
      <w:r w:rsidRPr="009041F6">
        <w:rPr>
          <w:rFonts w:ascii="Times New Roman" w:hAnsi="Times New Roman" w:cs="Times New Roman"/>
          <w:sz w:val="24"/>
          <w:szCs w:val="24"/>
        </w:rPr>
        <w:t>teise</w:t>
      </w:r>
      <w:r w:rsidR="00690A62" w:rsidRPr="009041F6">
        <w:rPr>
          <w:rFonts w:ascii="Times New Roman" w:hAnsi="Times New Roman" w:cs="Times New Roman"/>
          <w:sz w:val="24"/>
          <w:szCs w:val="24"/>
        </w:rPr>
        <w:t>le</w:t>
      </w:r>
      <w:r w:rsidRPr="009041F6">
        <w:rPr>
          <w:rFonts w:ascii="Times New Roman" w:hAnsi="Times New Roman" w:cs="Times New Roman"/>
          <w:sz w:val="24"/>
          <w:szCs w:val="24"/>
        </w:rPr>
        <w:t xml:space="preserve"> arsti</w:t>
      </w:r>
      <w:r w:rsidR="00690A62" w:rsidRPr="009041F6">
        <w:rPr>
          <w:rFonts w:ascii="Times New Roman" w:hAnsi="Times New Roman" w:cs="Times New Roman"/>
          <w:sz w:val="24"/>
          <w:szCs w:val="24"/>
        </w:rPr>
        <w:t>le</w:t>
      </w:r>
      <w:r w:rsidRPr="004456B2">
        <w:rPr>
          <w:rFonts w:ascii="Times New Roman" w:hAnsi="Times New Roman" w:cs="Times New Roman"/>
          <w:sz w:val="24"/>
          <w:szCs w:val="24"/>
        </w:rPr>
        <w:t xml:space="preserve"> ja </w:t>
      </w:r>
      <w:r w:rsidRPr="009041F6">
        <w:rPr>
          <w:rFonts w:ascii="Times New Roman" w:hAnsi="Times New Roman" w:cs="Times New Roman"/>
          <w:sz w:val="24"/>
          <w:szCs w:val="24"/>
        </w:rPr>
        <w:t>õe</w:t>
      </w:r>
      <w:r w:rsidR="00690A62" w:rsidRPr="009041F6">
        <w:rPr>
          <w:rFonts w:ascii="Times New Roman" w:hAnsi="Times New Roman" w:cs="Times New Roman"/>
          <w:sz w:val="24"/>
          <w:szCs w:val="24"/>
        </w:rPr>
        <w:t>le</w:t>
      </w:r>
      <w:r w:rsidR="00FB07E4">
        <w:rPr>
          <w:rFonts w:ascii="Times New Roman" w:hAnsi="Times New Roman" w:cs="Times New Roman"/>
          <w:sz w:val="24"/>
          <w:szCs w:val="24"/>
        </w:rPr>
        <w:t xml:space="preserve"> teatud olukordades.</w:t>
      </w:r>
    </w:p>
    <w:p w14:paraId="651665FA" w14:textId="1E9CAFE0" w:rsidR="00C009BC" w:rsidRPr="004456B2" w:rsidRDefault="00C009BC" w:rsidP="00F91058">
      <w:pPr>
        <w:pStyle w:val="Loendilik"/>
        <w:numPr>
          <w:ilvl w:val="0"/>
          <w:numId w:val="5"/>
        </w:numPr>
        <w:spacing w:after="0" w:line="240" w:lineRule="auto"/>
        <w:jc w:val="both"/>
        <w:rPr>
          <w:rFonts w:ascii="Times New Roman" w:hAnsi="Times New Roman" w:cs="Times New Roman"/>
          <w:sz w:val="24"/>
          <w:szCs w:val="24"/>
        </w:rPr>
      </w:pPr>
      <w:r w:rsidRPr="004456B2">
        <w:rPr>
          <w:rFonts w:ascii="Times New Roman" w:hAnsi="Times New Roman" w:cs="Times New Roman"/>
          <w:sz w:val="24"/>
          <w:szCs w:val="24"/>
        </w:rPr>
        <w:t xml:space="preserve">Seoses erakorralise meditsiini osakondade ülekoormusega on räägitud valveteenuse vajadusest esmatasandil. Üks võimalus oleks, et </w:t>
      </w:r>
      <w:r>
        <w:rPr>
          <w:rFonts w:ascii="Times New Roman" w:hAnsi="Times New Roman" w:cs="Times New Roman"/>
          <w:sz w:val="24"/>
          <w:szCs w:val="24"/>
        </w:rPr>
        <w:t xml:space="preserve">üldarstiabi osutaja </w:t>
      </w:r>
      <w:r w:rsidRPr="004456B2">
        <w:rPr>
          <w:rFonts w:ascii="Times New Roman" w:hAnsi="Times New Roman" w:cs="Times New Roman"/>
          <w:sz w:val="24"/>
          <w:szCs w:val="24"/>
        </w:rPr>
        <w:t>palkaks lisapersonali erialata arstide näol, kes saaksid pakkuda abi kergema erakorralise või ägeda tervisemurega patsien</w:t>
      </w:r>
      <w:r>
        <w:rPr>
          <w:rFonts w:ascii="Times New Roman" w:hAnsi="Times New Roman" w:cs="Times New Roman"/>
          <w:sz w:val="24"/>
          <w:szCs w:val="24"/>
        </w:rPr>
        <w:t>di</w:t>
      </w:r>
      <w:r w:rsidRPr="004456B2">
        <w:rPr>
          <w:rFonts w:ascii="Times New Roman" w:hAnsi="Times New Roman" w:cs="Times New Roman"/>
          <w:sz w:val="24"/>
          <w:szCs w:val="24"/>
        </w:rPr>
        <w:t xml:space="preserve">le. </w:t>
      </w:r>
      <w:r w:rsidR="00353D9C" w:rsidRPr="009041F6">
        <w:rPr>
          <w:rFonts w:ascii="Times New Roman" w:hAnsi="Times New Roman" w:cs="Times New Roman"/>
          <w:sz w:val="24"/>
          <w:szCs w:val="24"/>
        </w:rPr>
        <w:t>Lahendus vähendaks e</w:t>
      </w:r>
      <w:r w:rsidRPr="009041F6">
        <w:rPr>
          <w:rFonts w:ascii="Times New Roman" w:hAnsi="Times New Roman" w:cs="Times New Roman"/>
          <w:sz w:val="24"/>
          <w:szCs w:val="24"/>
        </w:rPr>
        <w:t>rakorralise</w:t>
      </w:r>
      <w:r w:rsidRPr="004456B2">
        <w:rPr>
          <w:rFonts w:ascii="Times New Roman" w:hAnsi="Times New Roman" w:cs="Times New Roman"/>
          <w:sz w:val="24"/>
          <w:szCs w:val="24"/>
        </w:rPr>
        <w:t xml:space="preserve"> meditsiini </w:t>
      </w:r>
      <w:r w:rsidRPr="009041F6">
        <w:rPr>
          <w:rFonts w:ascii="Times New Roman" w:hAnsi="Times New Roman" w:cs="Times New Roman"/>
          <w:sz w:val="24"/>
          <w:szCs w:val="24"/>
        </w:rPr>
        <w:t>osakon</w:t>
      </w:r>
      <w:r w:rsidR="005236DB" w:rsidRPr="009041F6">
        <w:rPr>
          <w:rFonts w:ascii="Times New Roman" w:hAnsi="Times New Roman" w:cs="Times New Roman"/>
          <w:sz w:val="24"/>
          <w:szCs w:val="24"/>
        </w:rPr>
        <w:t>dade koo</w:t>
      </w:r>
      <w:r w:rsidR="00FB07E4">
        <w:rPr>
          <w:rFonts w:ascii="Times New Roman" w:hAnsi="Times New Roman" w:cs="Times New Roman"/>
          <w:sz w:val="24"/>
          <w:szCs w:val="24"/>
        </w:rPr>
        <w:t>r</w:t>
      </w:r>
      <w:r w:rsidR="005236DB" w:rsidRPr="009041F6">
        <w:rPr>
          <w:rFonts w:ascii="Times New Roman" w:hAnsi="Times New Roman" w:cs="Times New Roman"/>
          <w:sz w:val="24"/>
          <w:szCs w:val="24"/>
        </w:rPr>
        <w:t>must</w:t>
      </w:r>
      <w:r w:rsidRPr="004456B2">
        <w:rPr>
          <w:rFonts w:ascii="Times New Roman" w:hAnsi="Times New Roman" w:cs="Times New Roman"/>
          <w:sz w:val="24"/>
          <w:szCs w:val="24"/>
        </w:rPr>
        <w:t xml:space="preserve"> ning kokkuvõttes kulud väheneksid. Antud muudatus võimaldaks ka sellise, veel väljatöötamist vajava teenuse pakkumist esmatasandil.</w:t>
      </w:r>
    </w:p>
    <w:p w14:paraId="27530748" w14:textId="77777777" w:rsidR="00C009BC" w:rsidRPr="004456B2" w:rsidRDefault="00C009BC" w:rsidP="00611C44">
      <w:pPr>
        <w:spacing w:after="0" w:line="240" w:lineRule="auto"/>
        <w:jc w:val="both"/>
        <w:rPr>
          <w:rFonts w:ascii="Times New Roman" w:hAnsi="Times New Roman" w:cs="Times New Roman"/>
          <w:sz w:val="24"/>
          <w:szCs w:val="24"/>
        </w:rPr>
      </w:pPr>
    </w:p>
    <w:p w14:paraId="374B185E" w14:textId="45AA8485" w:rsidR="00C009BC" w:rsidRDefault="006B09EF" w:rsidP="00611C44">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u w:val="single"/>
        </w:rPr>
        <w:t>L</w:t>
      </w:r>
      <w:r w:rsidR="00C009BC" w:rsidRPr="00CB36F4">
        <w:rPr>
          <w:rFonts w:ascii="Times New Roman" w:hAnsi="Times New Roman" w:cs="Times New Roman"/>
          <w:sz w:val="24"/>
          <w:szCs w:val="24"/>
          <w:u w:val="single"/>
        </w:rPr>
        <w:t>õikes</w:t>
      </w:r>
      <w:r w:rsidRPr="00CB36F4">
        <w:rPr>
          <w:rFonts w:ascii="Times New Roman" w:hAnsi="Times New Roman" w:cs="Times New Roman"/>
          <w:sz w:val="24"/>
          <w:szCs w:val="24"/>
          <w:u w:val="single"/>
        </w:rPr>
        <w:t xml:space="preserve"> 6</w:t>
      </w:r>
      <w:r w:rsidR="00C009BC">
        <w:rPr>
          <w:rFonts w:ascii="Times New Roman" w:hAnsi="Times New Roman" w:cs="Times New Roman"/>
          <w:sz w:val="24"/>
          <w:szCs w:val="24"/>
        </w:rPr>
        <w:t xml:space="preserve"> täpsustatakse, et nimistuvälistele isikutele võib </w:t>
      </w:r>
      <w:r w:rsidR="00FB07E4">
        <w:rPr>
          <w:rFonts w:ascii="Times New Roman" w:hAnsi="Times New Roman" w:cs="Times New Roman"/>
          <w:sz w:val="24"/>
          <w:szCs w:val="24"/>
        </w:rPr>
        <w:t>perearstiabi</w:t>
      </w:r>
      <w:r w:rsidR="00C009BC">
        <w:rPr>
          <w:rFonts w:ascii="Times New Roman" w:hAnsi="Times New Roman" w:cs="Times New Roman"/>
          <w:sz w:val="24"/>
          <w:szCs w:val="24"/>
        </w:rPr>
        <w:t xml:space="preserve"> teenust osutada vaid </w:t>
      </w:r>
      <w:r>
        <w:rPr>
          <w:rFonts w:ascii="Times New Roman" w:hAnsi="Times New Roman" w:cs="Times New Roman"/>
          <w:sz w:val="24"/>
          <w:szCs w:val="24"/>
        </w:rPr>
        <w:t>ministri</w:t>
      </w:r>
      <w:r w:rsidR="00C009BC">
        <w:rPr>
          <w:rFonts w:ascii="Times New Roman" w:hAnsi="Times New Roman" w:cs="Times New Roman"/>
          <w:sz w:val="24"/>
          <w:szCs w:val="24"/>
        </w:rPr>
        <w:t xml:space="preserve"> määruses sätestatud </w:t>
      </w:r>
      <w:r w:rsidR="003B1BAB">
        <w:rPr>
          <w:rFonts w:ascii="Times New Roman" w:hAnsi="Times New Roman" w:cs="Times New Roman"/>
          <w:sz w:val="24"/>
          <w:szCs w:val="24"/>
        </w:rPr>
        <w:t>tingimu</w:t>
      </w:r>
      <w:r w:rsidR="00A72887">
        <w:rPr>
          <w:rFonts w:ascii="Times New Roman" w:hAnsi="Times New Roman" w:cs="Times New Roman"/>
          <w:sz w:val="24"/>
          <w:szCs w:val="24"/>
        </w:rPr>
        <w:t>stel, ulatuses ja korras</w:t>
      </w:r>
      <w:r w:rsidR="00C009BC">
        <w:rPr>
          <w:rFonts w:ascii="Times New Roman" w:hAnsi="Times New Roman" w:cs="Times New Roman"/>
          <w:sz w:val="24"/>
          <w:szCs w:val="24"/>
        </w:rPr>
        <w:t xml:space="preserve">. Määruses täpsustatakse, mis olukordades ja kellele võib perearst nimistuväliselt teenust osutada. </w:t>
      </w:r>
      <w:r w:rsidR="00FB07E4">
        <w:rPr>
          <w:rFonts w:ascii="Times New Roman" w:hAnsi="Times New Roman" w:cs="Times New Roman"/>
          <w:sz w:val="24"/>
          <w:szCs w:val="24"/>
        </w:rPr>
        <w:t>Perea</w:t>
      </w:r>
      <w:r w:rsidR="00C009BC">
        <w:rPr>
          <w:rFonts w:ascii="Times New Roman" w:hAnsi="Times New Roman" w:cs="Times New Roman"/>
          <w:sz w:val="24"/>
          <w:szCs w:val="24"/>
        </w:rPr>
        <w:t xml:space="preserve">rstiabi osutaja ei saa </w:t>
      </w:r>
      <w:r w:rsidR="00F57AB2">
        <w:rPr>
          <w:rFonts w:ascii="Times New Roman" w:hAnsi="Times New Roman" w:cs="Times New Roman"/>
          <w:sz w:val="24"/>
          <w:szCs w:val="24"/>
        </w:rPr>
        <w:t>näiteks</w:t>
      </w:r>
      <w:r w:rsidR="00C009BC">
        <w:rPr>
          <w:rFonts w:ascii="Times New Roman" w:hAnsi="Times New Roman" w:cs="Times New Roman"/>
          <w:sz w:val="24"/>
          <w:szCs w:val="24"/>
        </w:rPr>
        <w:t xml:space="preserve"> osutada kõigile isikutele </w:t>
      </w:r>
      <w:r w:rsidR="00F57AB2">
        <w:rPr>
          <w:rFonts w:ascii="Times New Roman" w:hAnsi="Times New Roman" w:cs="Times New Roman"/>
          <w:sz w:val="24"/>
          <w:szCs w:val="24"/>
        </w:rPr>
        <w:t xml:space="preserve">teenust </w:t>
      </w:r>
      <w:r w:rsidR="00C009BC">
        <w:rPr>
          <w:rFonts w:ascii="Times New Roman" w:hAnsi="Times New Roman" w:cs="Times New Roman"/>
          <w:sz w:val="24"/>
          <w:szCs w:val="24"/>
        </w:rPr>
        <w:t>samas mahus, nagu ta osutab oma nimistusse kuuluvatele inimestele</w:t>
      </w:r>
      <w:r w:rsidR="006B19ED">
        <w:rPr>
          <w:rFonts w:ascii="Times New Roman" w:hAnsi="Times New Roman" w:cs="Times New Roman"/>
          <w:sz w:val="24"/>
          <w:szCs w:val="24"/>
        </w:rPr>
        <w:t xml:space="preserve"> ning määrusega nähakse ette täiendavad </w:t>
      </w:r>
      <w:r w:rsidR="00C009BC" w:rsidRPr="004456B2">
        <w:rPr>
          <w:rFonts w:ascii="Times New Roman" w:hAnsi="Times New Roman" w:cs="Times New Roman"/>
          <w:sz w:val="24"/>
          <w:szCs w:val="24"/>
        </w:rPr>
        <w:t xml:space="preserve">kriteeriumid. </w:t>
      </w:r>
    </w:p>
    <w:p w14:paraId="33DD46D3" w14:textId="77777777" w:rsidR="00D6216F" w:rsidRDefault="00D6216F" w:rsidP="00611C44">
      <w:pPr>
        <w:spacing w:after="0" w:line="240" w:lineRule="auto"/>
        <w:jc w:val="both"/>
        <w:rPr>
          <w:rFonts w:ascii="Times New Roman" w:hAnsi="Times New Roman" w:cs="Times New Roman"/>
          <w:sz w:val="24"/>
          <w:szCs w:val="24"/>
        </w:rPr>
      </w:pPr>
    </w:p>
    <w:p w14:paraId="616D795E" w14:textId="39AAB051" w:rsidR="00D6216F" w:rsidRPr="009041F6" w:rsidRDefault="00D6216F" w:rsidP="00611C4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V</w:t>
      </w:r>
      <w:r w:rsidR="009B59B8">
        <w:rPr>
          <w:rFonts w:ascii="Times New Roman" w:hAnsi="Times New Roman" w:cs="Times New Roman"/>
          <w:sz w:val="24"/>
          <w:szCs w:val="24"/>
        </w:rPr>
        <w:t xml:space="preserve">olitusnormi alusel on kavandatud täiendada määrust nr 2, kus </w:t>
      </w:r>
      <w:r w:rsidR="00FB07E4">
        <w:rPr>
          <w:rFonts w:ascii="Times New Roman" w:hAnsi="Times New Roman" w:cs="Times New Roman"/>
          <w:sz w:val="24"/>
          <w:szCs w:val="24"/>
        </w:rPr>
        <w:t xml:space="preserve">täpsustatakse olukorrad, mil on nimistuväliste isikute teenindamine perearstiabis lubatud. </w:t>
      </w:r>
    </w:p>
    <w:p w14:paraId="56F2A55D" w14:textId="77777777" w:rsidR="00C009BC" w:rsidRDefault="00C009BC" w:rsidP="00611C44">
      <w:pPr>
        <w:spacing w:after="0" w:line="240" w:lineRule="auto"/>
        <w:jc w:val="both"/>
        <w:rPr>
          <w:rFonts w:ascii="Times New Roman" w:hAnsi="Times New Roman" w:cs="Times New Roman"/>
          <w:sz w:val="24"/>
          <w:szCs w:val="24"/>
        </w:rPr>
      </w:pPr>
    </w:p>
    <w:p w14:paraId="0F9D1DF3" w14:textId="515075A3" w:rsidR="00C009BC" w:rsidRPr="00CB36F4" w:rsidRDefault="00C009BC" w:rsidP="00611C44">
      <w:pPr>
        <w:spacing w:after="0" w:line="240" w:lineRule="auto"/>
        <w:jc w:val="both"/>
        <w:rPr>
          <w:rFonts w:ascii="Times New Roman" w:hAnsi="Times New Roman" w:cs="Times New Roman"/>
          <w:sz w:val="24"/>
          <w:szCs w:val="24"/>
        </w:rPr>
      </w:pPr>
      <w:r w:rsidRPr="009041F6">
        <w:rPr>
          <w:rFonts w:ascii="Times New Roman" w:hAnsi="Times New Roman" w:cs="Times New Roman"/>
          <w:sz w:val="24"/>
          <w:szCs w:val="24"/>
        </w:rPr>
        <w:t xml:space="preserve">Nimistuvälise isiku teenindamise eest </w:t>
      </w:r>
      <w:r w:rsidR="007F687A">
        <w:rPr>
          <w:rFonts w:ascii="Times New Roman" w:hAnsi="Times New Roman" w:cs="Times New Roman"/>
          <w:sz w:val="24"/>
          <w:szCs w:val="24"/>
        </w:rPr>
        <w:t>võtab t</w:t>
      </w:r>
      <w:r w:rsidR="007F687A" w:rsidRPr="007F687A">
        <w:rPr>
          <w:rFonts w:ascii="Times New Roman" w:hAnsi="Times New Roman" w:cs="Times New Roman"/>
          <w:sz w:val="24"/>
          <w:szCs w:val="24"/>
        </w:rPr>
        <w:t>asu maksmise kohustuse üle</w:t>
      </w:r>
      <w:r w:rsidRPr="009041F6">
        <w:rPr>
          <w:rFonts w:ascii="Times New Roman" w:hAnsi="Times New Roman" w:cs="Times New Roman"/>
          <w:sz w:val="24"/>
          <w:szCs w:val="24"/>
        </w:rPr>
        <w:t xml:space="preserve"> Tervisekassa </w:t>
      </w:r>
      <w:r w:rsidR="007B5339">
        <w:rPr>
          <w:rFonts w:ascii="Times New Roman" w:hAnsi="Times New Roman" w:cs="Times New Roman"/>
          <w:sz w:val="24"/>
          <w:szCs w:val="24"/>
        </w:rPr>
        <w:t xml:space="preserve">Vabariigi Valitsuse </w:t>
      </w:r>
      <w:r w:rsidR="009761C3" w:rsidRPr="009761C3">
        <w:rPr>
          <w:rFonts w:ascii="Times New Roman" w:hAnsi="Times New Roman" w:cs="Times New Roman"/>
          <w:sz w:val="24"/>
          <w:szCs w:val="24"/>
        </w:rPr>
        <w:t>01.01.2024</w:t>
      </w:r>
      <w:r w:rsidR="009761C3" w:rsidRPr="009761C3" w:rsidDel="009761C3">
        <w:rPr>
          <w:rFonts w:ascii="Times New Roman" w:hAnsi="Times New Roman" w:cs="Times New Roman"/>
          <w:sz w:val="24"/>
          <w:szCs w:val="24"/>
        </w:rPr>
        <w:t xml:space="preserve"> </w:t>
      </w:r>
      <w:r w:rsidR="007B5339">
        <w:rPr>
          <w:rFonts w:ascii="Times New Roman" w:hAnsi="Times New Roman" w:cs="Times New Roman"/>
          <w:sz w:val="24"/>
          <w:szCs w:val="24"/>
        </w:rPr>
        <w:t xml:space="preserve">määruse </w:t>
      </w:r>
      <w:r w:rsidR="007B5339" w:rsidRPr="007B5339">
        <w:rPr>
          <w:rFonts w:ascii="Times New Roman" w:hAnsi="Times New Roman" w:cs="Times New Roman"/>
          <w:sz w:val="24"/>
          <w:szCs w:val="24"/>
        </w:rPr>
        <w:t xml:space="preserve">nr 56 </w:t>
      </w:r>
      <w:r w:rsidR="007B5339">
        <w:rPr>
          <w:rFonts w:ascii="Times New Roman" w:hAnsi="Times New Roman" w:cs="Times New Roman"/>
          <w:sz w:val="24"/>
          <w:szCs w:val="24"/>
        </w:rPr>
        <w:t>„T</w:t>
      </w:r>
      <w:r w:rsidR="002B54C3">
        <w:rPr>
          <w:rFonts w:ascii="Times New Roman" w:hAnsi="Times New Roman" w:cs="Times New Roman"/>
          <w:sz w:val="24"/>
          <w:szCs w:val="24"/>
        </w:rPr>
        <w:t>ervisekassa t</w:t>
      </w:r>
      <w:r w:rsidRPr="009041F6">
        <w:rPr>
          <w:rFonts w:ascii="Times New Roman" w:hAnsi="Times New Roman" w:cs="Times New Roman"/>
          <w:sz w:val="24"/>
          <w:szCs w:val="24"/>
        </w:rPr>
        <w:t>ervishoiuteenuste loetelu</w:t>
      </w:r>
      <w:r w:rsidR="007B5339">
        <w:rPr>
          <w:rFonts w:ascii="Times New Roman" w:hAnsi="Times New Roman" w:cs="Times New Roman"/>
          <w:sz w:val="24"/>
          <w:szCs w:val="24"/>
        </w:rPr>
        <w:t>“</w:t>
      </w:r>
      <w:r w:rsidRPr="009041F6">
        <w:rPr>
          <w:rFonts w:ascii="Times New Roman" w:hAnsi="Times New Roman" w:cs="Times New Roman"/>
          <w:sz w:val="24"/>
          <w:szCs w:val="24"/>
        </w:rPr>
        <w:t xml:space="preserve"> </w:t>
      </w:r>
      <w:r w:rsidR="00B24AB4">
        <w:rPr>
          <w:rFonts w:ascii="Times New Roman" w:hAnsi="Times New Roman" w:cs="Times New Roman"/>
          <w:sz w:val="24"/>
          <w:szCs w:val="24"/>
        </w:rPr>
        <w:t>(</w:t>
      </w:r>
      <w:r w:rsidR="00B24AB4" w:rsidRPr="00CB36F4">
        <w:rPr>
          <w:rFonts w:ascii="Times New Roman" w:hAnsi="Times New Roman" w:cs="Times New Roman"/>
          <w:i/>
          <w:iCs/>
          <w:sz w:val="24"/>
          <w:szCs w:val="24"/>
        </w:rPr>
        <w:t>TTL</w:t>
      </w:r>
      <w:r w:rsidR="00B24AB4">
        <w:rPr>
          <w:rFonts w:ascii="Times New Roman" w:hAnsi="Times New Roman" w:cs="Times New Roman"/>
          <w:sz w:val="24"/>
          <w:szCs w:val="24"/>
        </w:rPr>
        <w:t xml:space="preserve">) </w:t>
      </w:r>
      <w:r w:rsidRPr="009041F6">
        <w:rPr>
          <w:rFonts w:ascii="Times New Roman" w:hAnsi="Times New Roman" w:cs="Times New Roman"/>
          <w:sz w:val="24"/>
          <w:szCs w:val="24"/>
        </w:rPr>
        <w:t>alusel</w:t>
      </w:r>
      <w:r w:rsidR="004B7D6A">
        <w:rPr>
          <w:rFonts w:ascii="Times New Roman" w:hAnsi="Times New Roman" w:cs="Times New Roman"/>
          <w:sz w:val="24"/>
          <w:szCs w:val="24"/>
        </w:rPr>
        <w:t>, kus võidaks</w:t>
      </w:r>
      <w:r w:rsidR="00D03C29">
        <w:rPr>
          <w:rFonts w:ascii="Times New Roman" w:hAnsi="Times New Roman" w:cs="Times New Roman"/>
          <w:sz w:val="24"/>
          <w:szCs w:val="24"/>
        </w:rPr>
        <w:t>e</w:t>
      </w:r>
      <w:r w:rsidR="004B7D6A">
        <w:rPr>
          <w:rFonts w:ascii="Times New Roman" w:hAnsi="Times New Roman" w:cs="Times New Roman"/>
          <w:sz w:val="24"/>
          <w:szCs w:val="24"/>
        </w:rPr>
        <w:t xml:space="preserve"> seada täiendavad piirid, millisel juhul </w:t>
      </w:r>
      <w:r w:rsidR="001D5484">
        <w:rPr>
          <w:rFonts w:ascii="Times New Roman" w:hAnsi="Times New Roman" w:cs="Times New Roman"/>
          <w:sz w:val="24"/>
          <w:szCs w:val="24"/>
        </w:rPr>
        <w:t xml:space="preserve">nimistuvälist </w:t>
      </w:r>
      <w:r w:rsidR="00180389">
        <w:rPr>
          <w:rFonts w:ascii="Times New Roman" w:hAnsi="Times New Roman" w:cs="Times New Roman"/>
          <w:sz w:val="24"/>
          <w:szCs w:val="24"/>
        </w:rPr>
        <w:t>pere</w:t>
      </w:r>
      <w:r w:rsidR="001D5484">
        <w:rPr>
          <w:rFonts w:ascii="Times New Roman" w:hAnsi="Times New Roman" w:cs="Times New Roman"/>
          <w:sz w:val="24"/>
          <w:szCs w:val="24"/>
        </w:rPr>
        <w:t xml:space="preserve">arstiabi osutamist </w:t>
      </w:r>
      <w:r w:rsidRPr="009041F6">
        <w:rPr>
          <w:rFonts w:ascii="Times New Roman" w:hAnsi="Times New Roman" w:cs="Times New Roman"/>
          <w:sz w:val="24"/>
          <w:szCs w:val="24"/>
        </w:rPr>
        <w:t xml:space="preserve"> </w:t>
      </w:r>
      <w:r>
        <w:rPr>
          <w:rFonts w:ascii="Times New Roman" w:hAnsi="Times New Roman" w:cs="Times New Roman"/>
          <w:sz w:val="24"/>
          <w:szCs w:val="24"/>
        </w:rPr>
        <w:t xml:space="preserve">Tervisekassa </w:t>
      </w:r>
      <w:r w:rsidRPr="009041F6">
        <w:rPr>
          <w:rFonts w:ascii="Times New Roman" w:hAnsi="Times New Roman" w:cs="Times New Roman"/>
          <w:sz w:val="24"/>
          <w:szCs w:val="24"/>
        </w:rPr>
        <w:t>rahasta</w:t>
      </w:r>
      <w:r w:rsidR="001D5484">
        <w:rPr>
          <w:rFonts w:ascii="Times New Roman" w:hAnsi="Times New Roman" w:cs="Times New Roman"/>
          <w:sz w:val="24"/>
          <w:szCs w:val="24"/>
        </w:rPr>
        <w:t>b</w:t>
      </w:r>
      <w:r w:rsidRPr="009041F6">
        <w:rPr>
          <w:rFonts w:ascii="Times New Roman" w:hAnsi="Times New Roman" w:cs="Times New Roman"/>
          <w:sz w:val="24"/>
          <w:szCs w:val="24"/>
        </w:rPr>
        <w:t xml:space="preserve">. </w:t>
      </w:r>
      <w:r w:rsidR="009B59B8">
        <w:rPr>
          <w:rFonts w:ascii="Times New Roman" w:hAnsi="Times New Roman" w:cs="Times New Roman"/>
          <w:sz w:val="24"/>
          <w:szCs w:val="24"/>
        </w:rPr>
        <w:t xml:space="preserve">Eelkõige võetakse </w:t>
      </w:r>
      <w:r w:rsidR="009B59B8" w:rsidRPr="009041F6">
        <w:rPr>
          <w:rFonts w:ascii="Times New Roman" w:hAnsi="Times New Roman" w:cs="Times New Roman"/>
          <w:sz w:val="24"/>
          <w:szCs w:val="24"/>
        </w:rPr>
        <w:t>kohustus üle siis, kui isik kuulub nimistusse, millel ei ole perearsti ega asendajat</w:t>
      </w:r>
      <w:r w:rsidR="009B59B8">
        <w:rPr>
          <w:rFonts w:ascii="Times New Roman" w:hAnsi="Times New Roman" w:cs="Times New Roman"/>
          <w:sz w:val="24"/>
          <w:szCs w:val="24"/>
        </w:rPr>
        <w:t>.</w:t>
      </w:r>
      <w:r w:rsidR="00691E10">
        <w:rPr>
          <w:rFonts w:ascii="Times New Roman" w:hAnsi="Times New Roman" w:cs="Times New Roman"/>
          <w:sz w:val="24"/>
          <w:szCs w:val="24"/>
        </w:rPr>
        <w:t xml:space="preserve"> </w:t>
      </w:r>
      <w:r w:rsidR="00180389">
        <w:rPr>
          <w:rFonts w:ascii="Times New Roman" w:hAnsi="Times New Roman" w:cs="Times New Roman"/>
          <w:sz w:val="24"/>
          <w:szCs w:val="24"/>
        </w:rPr>
        <w:t>Pere</w:t>
      </w:r>
      <w:r w:rsidR="001E679E" w:rsidRPr="009041F6">
        <w:rPr>
          <w:rFonts w:ascii="Times New Roman" w:hAnsi="Times New Roman" w:cs="Times New Roman"/>
          <w:sz w:val="24"/>
          <w:szCs w:val="24"/>
        </w:rPr>
        <w:t>arstiabi osutaja saab seda kontrollida tervise infosüsteemist. Tasu üle võtmine saab olla tegevus- või valmisolekupõhine, vajadusel piiratud mahu või ajaga.</w:t>
      </w:r>
      <w:r w:rsidRPr="004456B2">
        <w:rPr>
          <w:rFonts w:ascii="Times New Roman" w:hAnsi="Times New Roman" w:cs="Times New Roman"/>
          <w:sz w:val="24"/>
          <w:szCs w:val="24"/>
        </w:rPr>
        <w:t xml:space="preserve"> </w:t>
      </w:r>
    </w:p>
    <w:p w14:paraId="3F7C5FF2" w14:textId="77777777" w:rsidR="001A0A2A" w:rsidRPr="0034224D" w:rsidRDefault="001A0A2A" w:rsidP="00F91058">
      <w:pPr>
        <w:spacing w:after="0" w:line="240" w:lineRule="auto"/>
        <w:jc w:val="both"/>
        <w:rPr>
          <w:rFonts w:ascii="Times New Roman" w:hAnsi="Times New Roman" w:cs="Times New Roman"/>
          <w:sz w:val="24"/>
          <w:szCs w:val="24"/>
        </w:rPr>
      </w:pPr>
    </w:p>
    <w:p w14:paraId="6F7FFE76" w14:textId="34E088B8" w:rsidR="00786E3F" w:rsidRDefault="001A0A2A" w:rsidP="00F91058">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u w:val="single"/>
        </w:rPr>
        <w:t xml:space="preserve">Punktiga </w:t>
      </w:r>
      <w:r w:rsidR="00786E3F">
        <w:rPr>
          <w:rFonts w:ascii="Times New Roman" w:hAnsi="Times New Roman" w:cs="Times New Roman"/>
          <w:sz w:val="24"/>
          <w:szCs w:val="24"/>
          <w:u w:val="single"/>
        </w:rPr>
        <w:t>4</w:t>
      </w:r>
      <w:r w:rsidR="00786E3F" w:rsidRPr="0034224D">
        <w:rPr>
          <w:rFonts w:ascii="Times New Roman" w:hAnsi="Times New Roman" w:cs="Times New Roman"/>
          <w:sz w:val="24"/>
          <w:szCs w:val="24"/>
        </w:rPr>
        <w:t xml:space="preserve"> </w:t>
      </w:r>
      <w:r w:rsidR="00B90CFD" w:rsidRPr="0034224D">
        <w:rPr>
          <w:rFonts w:ascii="Times New Roman" w:hAnsi="Times New Roman" w:cs="Times New Roman"/>
          <w:sz w:val="24"/>
          <w:szCs w:val="24"/>
        </w:rPr>
        <w:t>lisatakse TTKS 2. peatükki uus jagu 2</w:t>
      </w:r>
      <w:r w:rsidR="00B90CFD" w:rsidRPr="0034224D">
        <w:rPr>
          <w:rFonts w:ascii="Times New Roman" w:hAnsi="Times New Roman" w:cs="Times New Roman"/>
          <w:sz w:val="24"/>
          <w:szCs w:val="24"/>
          <w:vertAlign w:val="superscript"/>
        </w:rPr>
        <w:t>1</w:t>
      </w:r>
      <w:r w:rsidR="00B90CFD" w:rsidRPr="0034224D">
        <w:rPr>
          <w:rFonts w:ascii="Times New Roman" w:hAnsi="Times New Roman" w:cs="Times New Roman"/>
          <w:sz w:val="24"/>
          <w:szCs w:val="24"/>
        </w:rPr>
        <w:t>, mis sätestab tervisekeskuse mõiste</w:t>
      </w:r>
      <w:r w:rsidR="00CC0DD4" w:rsidRPr="0034224D">
        <w:rPr>
          <w:rFonts w:ascii="Times New Roman" w:hAnsi="Times New Roman" w:cs="Times New Roman"/>
          <w:sz w:val="24"/>
          <w:szCs w:val="24"/>
        </w:rPr>
        <w:t xml:space="preserve"> ja liigid.</w:t>
      </w:r>
    </w:p>
    <w:p w14:paraId="5FCD9723" w14:textId="521E4D15" w:rsidR="00CC0DD4" w:rsidRPr="0034224D" w:rsidRDefault="00CC0DD4" w:rsidP="00F91058">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rPr>
        <w:t xml:space="preserve"> </w:t>
      </w:r>
    </w:p>
    <w:p w14:paraId="34F2989B" w14:textId="3601D83E" w:rsidR="004801CE" w:rsidRPr="0034224D" w:rsidRDefault="004801CE" w:rsidP="00A15B14">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rPr>
        <w:t>Õigusselguse huvides tuuakse seadusesse tervisekeskuse mõiste. Seni on mõistet defineeritud määruste tasandil ning detailides kontekstist sõltuvalt. Tervisekeskuste moodustamist nähti ette esmatasandi tervishoiu arengukavas</w:t>
      </w:r>
      <w:r w:rsidR="00486944" w:rsidRPr="00CB36F4">
        <w:rPr>
          <w:rFonts w:ascii="Times New Roman" w:hAnsi="Times New Roman" w:cs="Times New Roman"/>
          <w:sz w:val="24"/>
          <w:szCs w:val="24"/>
        </w:rPr>
        <w:t xml:space="preserve"> </w:t>
      </w:r>
      <w:r w:rsidR="00420BAB" w:rsidRPr="00CB36F4">
        <w:rPr>
          <w:rFonts w:ascii="Times New Roman" w:hAnsi="Times New Roman" w:cs="Times New Roman"/>
          <w:sz w:val="24"/>
          <w:szCs w:val="24"/>
        </w:rPr>
        <w:t xml:space="preserve">aastateks </w:t>
      </w:r>
      <w:r w:rsidR="00486944" w:rsidRPr="00CB36F4">
        <w:rPr>
          <w:rFonts w:ascii="Times New Roman" w:hAnsi="Times New Roman" w:cs="Times New Roman"/>
          <w:sz w:val="24"/>
          <w:szCs w:val="24"/>
        </w:rPr>
        <w:t>2009-2015</w:t>
      </w:r>
      <w:r w:rsidR="00420BAB" w:rsidRPr="00CB36F4">
        <w:rPr>
          <w:rFonts w:ascii="Times New Roman" w:hAnsi="Times New Roman" w:cs="Times New Roman"/>
          <w:sz w:val="24"/>
          <w:szCs w:val="24"/>
        </w:rPr>
        <w:t xml:space="preserve">. </w:t>
      </w:r>
      <w:r w:rsidR="00E87F86" w:rsidRPr="00CB36F4">
        <w:rPr>
          <w:rFonts w:ascii="Times New Roman" w:hAnsi="Times New Roman" w:cs="Times New Roman"/>
          <w:sz w:val="24"/>
          <w:szCs w:val="24"/>
        </w:rPr>
        <w:t>Regionaalarengu fondi</w:t>
      </w:r>
      <w:r w:rsidRPr="00CB36F4">
        <w:rPr>
          <w:rFonts w:ascii="Times New Roman" w:hAnsi="Times New Roman" w:cs="Times New Roman"/>
          <w:sz w:val="24"/>
          <w:szCs w:val="24"/>
        </w:rPr>
        <w:t xml:space="preserve"> toel </w:t>
      </w:r>
      <w:r w:rsidR="00E87F86" w:rsidRPr="00CB36F4">
        <w:rPr>
          <w:rFonts w:ascii="Times New Roman" w:hAnsi="Times New Roman" w:cs="Times New Roman"/>
          <w:sz w:val="24"/>
          <w:szCs w:val="24"/>
        </w:rPr>
        <w:t xml:space="preserve">alustati </w:t>
      </w:r>
      <w:r w:rsidRPr="00CB36F4">
        <w:rPr>
          <w:rFonts w:ascii="Times New Roman" w:hAnsi="Times New Roman" w:cs="Times New Roman"/>
          <w:sz w:val="24"/>
          <w:szCs w:val="24"/>
        </w:rPr>
        <w:t xml:space="preserve">esmatasandi taristu </w:t>
      </w:r>
      <w:r w:rsidR="00E87F86" w:rsidRPr="00CB36F4">
        <w:rPr>
          <w:rFonts w:ascii="Times New Roman" w:hAnsi="Times New Roman" w:cs="Times New Roman"/>
          <w:sz w:val="24"/>
          <w:szCs w:val="24"/>
        </w:rPr>
        <w:t>kaasajastamist</w:t>
      </w:r>
      <w:r w:rsidRPr="00CB36F4">
        <w:rPr>
          <w:rFonts w:ascii="Times New Roman" w:hAnsi="Times New Roman" w:cs="Times New Roman"/>
          <w:sz w:val="24"/>
          <w:szCs w:val="24"/>
        </w:rPr>
        <w:t xml:space="preserve">. Sellega seoses toodi õigusruumi mõiste „esmatasandi tervisekeskus“, mis oli seotud rahastusmeetme ja toetuse andmise tingimustega. </w:t>
      </w:r>
      <w:r w:rsidR="00C742DD">
        <w:rPr>
          <w:rFonts w:ascii="Times New Roman" w:hAnsi="Times New Roman" w:cs="Times New Roman"/>
          <w:sz w:val="24"/>
          <w:szCs w:val="24"/>
        </w:rPr>
        <w:t xml:space="preserve">Tervise-ja tööministri </w:t>
      </w:r>
      <w:r w:rsidR="00C742DD" w:rsidRPr="00C742DD">
        <w:rPr>
          <w:rFonts w:ascii="Times New Roman" w:hAnsi="Times New Roman" w:cs="Times New Roman"/>
          <w:sz w:val="24"/>
          <w:szCs w:val="24"/>
        </w:rPr>
        <w:t xml:space="preserve">13.03.2018 </w:t>
      </w:r>
      <w:r w:rsidR="00C742DD">
        <w:rPr>
          <w:rFonts w:ascii="Times New Roman" w:hAnsi="Times New Roman" w:cs="Times New Roman"/>
          <w:sz w:val="24"/>
          <w:szCs w:val="24"/>
        </w:rPr>
        <w:t xml:space="preserve">määruses </w:t>
      </w:r>
      <w:r w:rsidR="00C742DD" w:rsidRPr="00C742DD">
        <w:rPr>
          <w:rFonts w:ascii="Times New Roman" w:hAnsi="Times New Roman" w:cs="Times New Roman"/>
          <w:sz w:val="24"/>
          <w:szCs w:val="24"/>
        </w:rPr>
        <w:t>nr 5</w:t>
      </w:r>
      <w:r w:rsidRPr="00CB36F4">
        <w:rPr>
          <w:rFonts w:ascii="Times New Roman" w:hAnsi="Times New Roman" w:cs="Times New Roman"/>
          <w:sz w:val="24"/>
          <w:szCs w:val="24"/>
        </w:rPr>
        <w:t xml:space="preserve"> </w:t>
      </w:r>
      <w:r w:rsidR="00C742DD">
        <w:rPr>
          <w:rFonts w:ascii="Times New Roman" w:hAnsi="Times New Roman" w:cs="Times New Roman"/>
          <w:sz w:val="24"/>
          <w:szCs w:val="24"/>
        </w:rPr>
        <w:t>„</w:t>
      </w:r>
      <w:r w:rsidR="00167E0C" w:rsidRPr="00167E0C">
        <w:rPr>
          <w:rFonts w:ascii="Times New Roman" w:hAnsi="Times New Roman" w:cs="Times New Roman"/>
          <w:sz w:val="24"/>
          <w:szCs w:val="24"/>
        </w:rPr>
        <w:t>Tervisekeskuste kaasajasta</w:t>
      </w:r>
      <w:r w:rsidR="00B24AB4">
        <w:rPr>
          <w:rFonts w:ascii="Times New Roman" w:hAnsi="Times New Roman" w:cs="Times New Roman"/>
          <w:sz w:val="24"/>
          <w:szCs w:val="24"/>
        </w:rPr>
        <w:t>m</w:t>
      </w:r>
      <w:r w:rsidR="00167E0C" w:rsidRPr="00167E0C">
        <w:rPr>
          <w:rFonts w:ascii="Times New Roman" w:hAnsi="Times New Roman" w:cs="Times New Roman"/>
          <w:sz w:val="24"/>
          <w:szCs w:val="24"/>
        </w:rPr>
        <w:t>ine</w:t>
      </w:r>
      <w:r w:rsidR="00C742DD">
        <w:rPr>
          <w:rFonts w:ascii="Times New Roman" w:hAnsi="Times New Roman" w:cs="Times New Roman"/>
          <w:sz w:val="24"/>
          <w:szCs w:val="24"/>
        </w:rPr>
        <w:t>“</w:t>
      </w:r>
      <w:r w:rsidR="00167E0C">
        <w:rPr>
          <w:rFonts w:ascii="Times New Roman" w:hAnsi="Times New Roman" w:cs="Times New Roman"/>
          <w:sz w:val="24"/>
          <w:szCs w:val="24"/>
        </w:rPr>
        <w:t xml:space="preserve"> </w:t>
      </w:r>
      <w:r w:rsidR="003520D2">
        <w:rPr>
          <w:rFonts w:ascii="Times New Roman" w:hAnsi="Times New Roman" w:cs="Times New Roman"/>
          <w:sz w:val="24"/>
          <w:szCs w:val="24"/>
        </w:rPr>
        <w:t>(</w:t>
      </w:r>
      <w:r w:rsidR="003520D2" w:rsidRPr="00CB36F4">
        <w:rPr>
          <w:rFonts w:ascii="Times New Roman" w:hAnsi="Times New Roman" w:cs="Times New Roman"/>
          <w:i/>
          <w:iCs/>
          <w:sz w:val="24"/>
          <w:szCs w:val="24"/>
        </w:rPr>
        <w:t>määrus nr 5</w:t>
      </w:r>
      <w:r w:rsidR="003520D2">
        <w:rPr>
          <w:rFonts w:ascii="Times New Roman" w:hAnsi="Times New Roman" w:cs="Times New Roman"/>
          <w:sz w:val="24"/>
          <w:szCs w:val="24"/>
        </w:rPr>
        <w:t>)</w:t>
      </w:r>
      <w:r>
        <w:rPr>
          <w:rFonts w:ascii="Times New Roman" w:hAnsi="Times New Roman" w:cs="Times New Roman"/>
          <w:sz w:val="24"/>
          <w:szCs w:val="24"/>
        </w:rPr>
        <w:t xml:space="preserve"> </w:t>
      </w:r>
      <w:r w:rsidRPr="00CB36F4">
        <w:rPr>
          <w:rFonts w:ascii="Times New Roman" w:hAnsi="Times New Roman" w:cs="Times New Roman"/>
          <w:sz w:val="24"/>
          <w:szCs w:val="24"/>
        </w:rPr>
        <w:t>on kirjeldatud, kui paljusid inimesi peab keskus teenindama, milliseid teenuseid tuleb pakkuda, millised on ruuminõuded. T</w:t>
      </w:r>
      <w:r w:rsidR="00B24AB4">
        <w:rPr>
          <w:rFonts w:ascii="Times New Roman" w:hAnsi="Times New Roman" w:cs="Times New Roman"/>
          <w:sz w:val="24"/>
          <w:szCs w:val="24"/>
        </w:rPr>
        <w:t>TL-s</w:t>
      </w:r>
      <w:r w:rsidRPr="00CB36F4">
        <w:rPr>
          <w:rFonts w:ascii="Times New Roman" w:hAnsi="Times New Roman" w:cs="Times New Roman"/>
          <w:sz w:val="24"/>
          <w:szCs w:val="24"/>
        </w:rPr>
        <w:t xml:space="preserve"> on samuti kirjeldatud tervisekeskus, kuid seda mitte taristuna, vaid teenuste pakkumise viisina</w:t>
      </w:r>
      <w:r w:rsidR="00786E3F">
        <w:rPr>
          <w:rFonts w:ascii="Times New Roman" w:hAnsi="Times New Roman" w:cs="Times New Roman"/>
          <w:sz w:val="24"/>
          <w:szCs w:val="24"/>
        </w:rPr>
        <w:t xml:space="preserve">, et Tervisekassa </w:t>
      </w:r>
      <w:r w:rsidR="00786E3F" w:rsidRPr="00786E3F">
        <w:rPr>
          <w:rFonts w:ascii="Times New Roman" w:hAnsi="Times New Roman" w:cs="Times New Roman"/>
          <w:sz w:val="24"/>
          <w:szCs w:val="24"/>
        </w:rPr>
        <w:t>tervishoiuteenuse eest tasu maksmise kohustuse üle</w:t>
      </w:r>
      <w:r w:rsidR="00786E3F">
        <w:rPr>
          <w:rFonts w:ascii="Times New Roman" w:hAnsi="Times New Roman" w:cs="Times New Roman"/>
          <w:sz w:val="24"/>
          <w:szCs w:val="24"/>
        </w:rPr>
        <w:t xml:space="preserve"> </w:t>
      </w:r>
      <w:r w:rsidR="00786E3F" w:rsidRPr="00786E3F">
        <w:rPr>
          <w:rFonts w:ascii="Times New Roman" w:hAnsi="Times New Roman" w:cs="Times New Roman"/>
          <w:sz w:val="24"/>
          <w:szCs w:val="24"/>
        </w:rPr>
        <w:t>võt</w:t>
      </w:r>
      <w:r w:rsidR="00786E3F">
        <w:rPr>
          <w:rFonts w:ascii="Times New Roman" w:hAnsi="Times New Roman" w:cs="Times New Roman"/>
          <w:sz w:val="24"/>
          <w:szCs w:val="24"/>
        </w:rPr>
        <w:t>aks</w:t>
      </w:r>
      <w:r w:rsidRPr="00CB36F4">
        <w:rPr>
          <w:rFonts w:ascii="Times New Roman" w:hAnsi="Times New Roman" w:cs="Times New Roman"/>
          <w:sz w:val="24"/>
          <w:szCs w:val="24"/>
        </w:rPr>
        <w:t>. Üldjoontes on nimetatud kahes määruses tervisekeskust üsna sarnaselt kirjeldatud</w:t>
      </w:r>
      <w:r w:rsidR="005150F2">
        <w:rPr>
          <w:rFonts w:ascii="Times New Roman" w:hAnsi="Times New Roman" w:cs="Times New Roman"/>
          <w:sz w:val="24"/>
          <w:szCs w:val="24"/>
        </w:rPr>
        <w:t xml:space="preserve">. </w:t>
      </w:r>
      <w:proofErr w:type="spellStart"/>
      <w:r w:rsidR="005C66BC">
        <w:rPr>
          <w:rFonts w:ascii="Times New Roman" w:hAnsi="Times New Roman" w:cs="Times New Roman"/>
          <w:sz w:val="24"/>
          <w:szCs w:val="24"/>
        </w:rPr>
        <w:t>TTKSis</w:t>
      </w:r>
      <w:proofErr w:type="spellEnd"/>
      <w:r w:rsidR="005C66BC">
        <w:rPr>
          <w:rFonts w:ascii="Times New Roman" w:hAnsi="Times New Roman" w:cs="Times New Roman"/>
          <w:sz w:val="24"/>
          <w:szCs w:val="24"/>
        </w:rPr>
        <w:t xml:space="preserve"> sätestatav mõiste on üldisem ega </w:t>
      </w:r>
      <w:r w:rsidR="00786E3F">
        <w:rPr>
          <w:rFonts w:ascii="Times New Roman" w:hAnsi="Times New Roman" w:cs="Times New Roman"/>
          <w:sz w:val="24"/>
          <w:szCs w:val="24"/>
        </w:rPr>
        <w:t xml:space="preserve">reguleeri </w:t>
      </w:r>
      <w:r w:rsidR="005C66BC">
        <w:rPr>
          <w:rFonts w:ascii="Times New Roman" w:hAnsi="Times New Roman" w:cs="Times New Roman"/>
          <w:sz w:val="24"/>
          <w:szCs w:val="24"/>
        </w:rPr>
        <w:t xml:space="preserve">tervisekeskust detailides. Samas </w:t>
      </w:r>
      <w:r w:rsidR="001E47B8">
        <w:rPr>
          <w:rFonts w:ascii="Times New Roman" w:hAnsi="Times New Roman" w:cs="Times New Roman"/>
          <w:sz w:val="24"/>
          <w:szCs w:val="24"/>
        </w:rPr>
        <w:t xml:space="preserve">piisava täpsustega, et mõista </w:t>
      </w:r>
      <w:proofErr w:type="spellStart"/>
      <w:r w:rsidR="001E47B8">
        <w:rPr>
          <w:rFonts w:ascii="Times New Roman" w:hAnsi="Times New Roman" w:cs="Times New Roman"/>
          <w:sz w:val="24"/>
          <w:szCs w:val="24"/>
        </w:rPr>
        <w:t>üldplaanis</w:t>
      </w:r>
      <w:proofErr w:type="spellEnd"/>
      <w:r w:rsidR="001E47B8">
        <w:rPr>
          <w:rFonts w:ascii="Times New Roman" w:hAnsi="Times New Roman" w:cs="Times New Roman"/>
          <w:sz w:val="24"/>
          <w:szCs w:val="24"/>
        </w:rPr>
        <w:t>, millega on tegemist. Kuivõrd loodud ja kaasajastatud tervisekeskused peavad olema jätkusuutlikud</w:t>
      </w:r>
      <w:r w:rsidR="00180389">
        <w:rPr>
          <w:rFonts w:ascii="Times New Roman" w:hAnsi="Times New Roman" w:cs="Times New Roman"/>
          <w:sz w:val="24"/>
          <w:szCs w:val="24"/>
        </w:rPr>
        <w:t>,</w:t>
      </w:r>
      <w:r w:rsidR="001E47B8">
        <w:rPr>
          <w:rFonts w:ascii="Times New Roman" w:hAnsi="Times New Roman" w:cs="Times New Roman"/>
          <w:sz w:val="24"/>
          <w:szCs w:val="24"/>
        </w:rPr>
        <w:t xml:space="preserve"> peab ka TTL rahastus</w:t>
      </w:r>
      <w:r w:rsidR="003520D2">
        <w:rPr>
          <w:rFonts w:ascii="Times New Roman" w:hAnsi="Times New Roman" w:cs="Times New Roman"/>
          <w:sz w:val="24"/>
          <w:szCs w:val="24"/>
        </w:rPr>
        <w:t>e alusena tagama loodud keskuste säilimise ja kestvuse</w:t>
      </w:r>
      <w:r w:rsidRPr="00CB36F4">
        <w:rPr>
          <w:rFonts w:ascii="Times New Roman" w:hAnsi="Times New Roman" w:cs="Times New Roman"/>
          <w:sz w:val="24"/>
          <w:szCs w:val="24"/>
        </w:rPr>
        <w:t>.</w:t>
      </w:r>
    </w:p>
    <w:p w14:paraId="0883C1FD" w14:textId="77777777" w:rsidR="00875DBA" w:rsidRPr="00CB36F4" w:rsidRDefault="00875DBA" w:rsidP="009761C3">
      <w:pPr>
        <w:spacing w:after="0" w:line="240" w:lineRule="auto"/>
        <w:jc w:val="both"/>
        <w:rPr>
          <w:rFonts w:ascii="Times New Roman" w:hAnsi="Times New Roman" w:cs="Times New Roman"/>
          <w:sz w:val="24"/>
          <w:szCs w:val="24"/>
        </w:rPr>
      </w:pPr>
    </w:p>
    <w:p w14:paraId="59D53538" w14:textId="7802AAAB" w:rsidR="004801CE" w:rsidRPr="0034224D" w:rsidRDefault="004801CE" w:rsidP="009761C3">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rPr>
        <w:t>2018. aasta TTKS VTK-s o</w:t>
      </w:r>
      <w:r w:rsidR="00786E3F">
        <w:rPr>
          <w:rFonts w:ascii="Times New Roman" w:hAnsi="Times New Roman" w:cs="Times New Roman"/>
          <w:sz w:val="24"/>
          <w:szCs w:val="24"/>
        </w:rPr>
        <w:t>li</w:t>
      </w:r>
      <w:r w:rsidRPr="00CB36F4">
        <w:rPr>
          <w:rFonts w:ascii="Times New Roman" w:hAnsi="Times New Roman" w:cs="Times New Roman"/>
          <w:sz w:val="24"/>
          <w:szCs w:val="24"/>
        </w:rPr>
        <w:t xml:space="preserve"> arutluse all tervisekeskuse defineerimine seaduses. Jõut</w:t>
      </w:r>
      <w:r w:rsidR="00786E3F">
        <w:rPr>
          <w:rFonts w:ascii="Times New Roman" w:hAnsi="Times New Roman" w:cs="Times New Roman"/>
          <w:sz w:val="24"/>
          <w:szCs w:val="24"/>
        </w:rPr>
        <w:t>i</w:t>
      </w:r>
      <w:r w:rsidRPr="00CB36F4">
        <w:rPr>
          <w:rFonts w:ascii="Times New Roman" w:hAnsi="Times New Roman" w:cs="Times New Roman"/>
          <w:sz w:val="24"/>
          <w:szCs w:val="24"/>
        </w:rPr>
        <w:t xml:space="preserve"> järelduse</w:t>
      </w:r>
      <w:r w:rsidR="00786E3F">
        <w:rPr>
          <w:rFonts w:ascii="Times New Roman" w:hAnsi="Times New Roman" w:cs="Times New Roman"/>
          <w:sz w:val="24"/>
          <w:szCs w:val="24"/>
        </w:rPr>
        <w:t>le</w:t>
      </w:r>
      <w:r w:rsidRPr="00CB36F4">
        <w:rPr>
          <w:rFonts w:ascii="Times New Roman" w:hAnsi="Times New Roman" w:cs="Times New Roman"/>
          <w:sz w:val="24"/>
          <w:szCs w:val="24"/>
        </w:rPr>
        <w:t>, et esialgu ei ole see vajalik, kuid olukorda tuleb jooksvalt hinnata ning vajadusel peaks siiski mõiste seadusesse viima. VTK-</w:t>
      </w:r>
      <w:proofErr w:type="spellStart"/>
      <w:r w:rsidRPr="00CB36F4">
        <w:rPr>
          <w:rFonts w:ascii="Times New Roman" w:hAnsi="Times New Roman" w:cs="Times New Roman"/>
          <w:sz w:val="24"/>
          <w:szCs w:val="24"/>
        </w:rPr>
        <w:t>le</w:t>
      </w:r>
      <w:proofErr w:type="spellEnd"/>
      <w:r w:rsidR="00A53DD2" w:rsidRPr="00CB36F4">
        <w:rPr>
          <w:rFonts w:ascii="Times New Roman" w:hAnsi="Times New Roman" w:cs="Times New Roman"/>
          <w:sz w:val="24"/>
          <w:szCs w:val="24"/>
        </w:rPr>
        <w:t xml:space="preserve"> </w:t>
      </w:r>
      <w:r w:rsidRPr="00CB36F4">
        <w:rPr>
          <w:rFonts w:ascii="Times New Roman" w:hAnsi="Times New Roman" w:cs="Times New Roman"/>
          <w:sz w:val="24"/>
          <w:szCs w:val="24"/>
        </w:rPr>
        <w:t xml:space="preserve">järgnenud eelnõus tervisekeskuse mõistet ei käsitletud. Praeguseks on selge, et seaduses tervisekeskuste nimetamine on vajalik. </w:t>
      </w:r>
      <w:r w:rsidR="003808E5">
        <w:rPr>
          <w:rFonts w:ascii="Times New Roman" w:hAnsi="Times New Roman" w:cs="Times New Roman"/>
          <w:sz w:val="24"/>
          <w:szCs w:val="24"/>
        </w:rPr>
        <w:t>L</w:t>
      </w:r>
      <w:r w:rsidRPr="00CB36F4">
        <w:rPr>
          <w:rFonts w:ascii="Times New Roman" w:hAnsi="Times New Roman" w:cs="Times New Roman"/>
          <w:sz w:val="24"/>
          <w:szCs w:val="24"/>
        </w:rPr>
        <w:t>igikaudu pooled perearsti</w:t>
      </w:r>
      <w:r w:rsidR="00A53DD2" w:rsidRPr="00CB36F4">
        <w:rPr>
          <w:rFonts w:ascii="Times New Roman" w:hAnsi="Times New Roman" w:cs="Times New Roman"/>
          <w:sz w:val="24"/>
          <w:szCs w:val="24"/>
        </w:rPr>
        <w:t xml:space="preserve"> </w:t>
      </w:r>
      <w:r w:rsidRPr="00CB36F4">
        <w:rPr>
          <w:rFonts w:ascii="Times New Roman" w:hAnsi="Times New Roman" w:cs="Times New Roman"/>
          <w:sz w:val="24"/>
          <w:szCs w:val="24"/>
        </w:rPr>
        <w:t xml:space="preserve">nimistud </w:t>
      </w:r>
      <w:r w:rsidR="003808E5">
        <w:rPr>
          <w:rFonts w:ascii="Times New Roman" w:hAnsi="Times New Roman" w:cs="Times New Roman"/>
          <w:sz w:val="24"/>
          <w:szCs w:val="24"/>
        </w:rPr>
        <w:t xml:space="preserve">on </w:t>
      </w:r>
      <w:r w:rsidR="00095F52" w:rsidRPr="00532AED">
        <w:rPr>
          <w:rFonts w:ascii="Times New Roman" w:hAnsi="Times New Roman" w:cs="Times New Roman"/>
          <w:sz w:val="24"/>
          <w:szCs w:val="24"/>
        </w:rPr>
        <w:t xml:space="preserve">TTL mõttes </w:t>
      </w:r>
      <w:r w:rsidRPr="00CB36F4">
        <w:rPr>
          <w:rFonts w:ascii="Times New Roman" w:hAnsi="Times New Roman" w:cs="Times New Roman"/>
          <w:sz w:val="24"/>
          <w:szCs w:val="24"/>
        </w:rPr>
        <w:t xml:space="preserve">tervisekeskuste koosseisus. Seega õigusselgust ootavate osapoolte ring on oluliselt kasvanud. Kuigi ka praegune situatsioon, kus tervisekeskuse erisus </w:t>
      </w:r>
      <w:r w:rsidR="00AC3B21">
        <w:rPr>
          <w:rFonts w:ascii="Times New Roman" w:hAnsi="Times New Roman" w:cs="Times New Roman"/>
          <w:sz w:val="24"/>
          <w:szCs w:val="24"/>
        </w:rPr>
        <w:t xml:space="preserve">tekib </w:t>
      </w:r>
      <w:proofErr w:type="spellStart"/>
      <w:r w:rsidRPr="00CB36F4">
        <w:rPr>
          <w:rFonts w:ascii="Times New Roman" w:hAnsi="Times New Roman" w:cs="Times New Roman"/>
          <w:sz w:val="24"/>
          <w:szCs w:val="24"/>
        </w:rPr>
        <w:t>TTLi</w:t>
      </w:r>
      <w:proofErr w:type="spellEnd"/>
      <w:r w:rsidRPr="00CB36F4">
        <w:rPr>
          <w:rFonts w:ascii="Times New Roman" w:hAnsi="Times New Roman" w:cs="Times New Roman"/>
          <w:sz w:val="24"/>
          <w:szCs w:val="24"/>
        </w:rPr>
        <w:t xml:space="preserve"> põhjal, pole takistanud tervisekeskuste moodustamist, o</w:t>
      </w:r>
      <w:r w:rsidR="00AC3B21">
        <w:rPr>
          <w:rFonts w:ascii="Times New Roman" w:hAnsi="Times New Roman" w:cs="Times New Roman"/>
          <w:sz w:val="24"/>
          <w:szCs w:val="24"/>
        </w:rPr>
        <w:t>n</w:t>
      </w:r>
      <w:r w:rsidRPr="00CB36F4">
        <w:rPr>
          <w:rFonts w:ascii="Times New Roman" w:hAnsi="Times New Roman" w:cs="Times New Roman"/>
          <w:sz w:val="24"/>
          <w:szCs w:val="24"/>
        </w:rPr>
        <w:t xml:space="preserve"> edaspidi selge mõiste kasutuselevõtt vajalik. Lisaks õigusselguse loomisele on eesmärk jätkata esmatasandi võrgu tugevdamisega just üle riigi asuvate tervisekeskuste baasil. Selleks, et anda tervisekeskustele piirkondlik vastutus näiteks kriisistruktuuri loomiseks ja elutähtsa teenuse osutajana valmisolekuks ja tegutsemiseks, tuleb tervisekeskus kui selline seaduses kirjeldada. </w:t>
      </w:r>
    </w:p>
    <w:p w14:paraId="2F0BDB3F" w14:textId="77777777" w:rsidR="00875DBA" w:rsidRPr="00CB36F4" w:rsidRDefault="00875DBA" w:rsidP="009761C3">
      <w:pPr>
        <w:spacing w:after="0" w:line="240" w:lineRule="auto"/>
        <w:jc w:val="both"/>
        <w:rPr>
          <w:rFonts w:ascii="Times New Roman" w:hAnsi="Times New Roman" w:cs="Times New Roman"/>
          <w:sz w:val="24"/>
          <w:szCs w:val="24"/>
        </w:rPr>
      </w:pPr>
    </w:p>
    <w:p w14:paraId="6367870C" w14:textId="23DC3731" w:rsidR="004801CE" w:rsidRPr="0034224D" w:rsidRDefault="004801CE" w:rsidP="009761C3">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u w:val="single"/>
        </w:rPr>
        <w:t>Lõikes 1</w:t>
      </w:r>
      <w:r w:rsidRPr="00CB36F4">
        <w:rPr>
          <w:rFonts w:ascii="Times New Roman" w:hAnsi="Times New Roman" w:cs="Times New Roman"/>
          <w:sz w:val="24"/>
          <w:szCs w:val="24"/>
        </w:rPr>
        <w:t xml:space="preserve"> nähakse ette, et tervisekeskuse moodustavad ühel taristul ühiselt </w:t>
      </w:r>
      <w:r w:rsidR="00793F97">
        <w:rPr>
          <w:rFonts w:ascii="Times New Roman" w:hAnsi="Times New Roman" w:cs="Times New Roman"/>
          <w:sz w:val="24"/>
          <w:szCs w:val="24"/>
        </w:rPr>
        <w:t xml:space="preserve">tegutsevad </w:t>
      </w:r>
      <w:r w:rsidRPr="00CB36F4">
        <w:rPr>
          <w:rFonts w:ascii="Times New Roman" w:hAnsi="Times New Roman" w:cs="Times New Roman"/>
          <w:sz w:val="24"/>
          <w:szCs w:val="24"/>
        </w:rPr>
        <w:t xml:space="preserve">teenuste pakkujad. See tähendab, et tervisekeskus ei pea olema omaette juriidiline isik, küll aga peab keskuse </w:t>
      </w:r>
      <w:proofErr w:type="spellStart"/>
      <w:r w:rsidRPr="00CB36F4">
        <w:rPr>
          <w:rFonts w:ascii="Times New Roman" w:hAnsi="Times New Roman" w:cs="Times New Roman"/>
          <w:sz w:val="24"/>
          <w:szCs w:val="24"/>
        </w:rPr>
        <w:t>moodustajate</w:t>
      </w:r>
      <w:proofErr w:type="spellEnd"/>
      <w:r w:rsidRPr="00CB36F4">
        <w:rPr>
          <w:rFonts w:ascii="Times New Roman" w:hAnsi="Times New Roman" w:cs="Times New Roman"/>
          <w:sz w:val="24"/>
          <w:szCs w:val="24"/>
        </w:rPr>
        <w:t xml:space="preserve"> vahel olema sõlmitud vastutuse jaotamise</w:t>
      </w:r>
      <w:r w:rsidR="00106F07">
        <w:rPr>
          <w:rFonts w:ascii="Times New Roman" w:hAnsi="Times New Roman" w:cs="Times New Roman"/>
          <w:sz w:val="24"/>
          <w:szCs w:val="24"/>
        </w:rPr>
        <w:t>-</w:t>
      </w:r>
      <w:r w:rsidRPr="00CB36F4">
        <w:rPr>
          <w:rFonts w:ascii="Times New Roman" w:hAnsi="Times New Roman" w:cs="Times New Roman"/>
          <w:sz w:val="24"/>
          <w:szCs w:val="24"/>
        </w:rPr>
        <w:t xml:space="preserve"> ja koostööleping. Tervisekeskuse võib moodustada ka üks tervishoiuteenuse osutaja, kes pakub </w:t>
      </w:r>
      <w:r w:rsidR="00F96D03">
        <w:rPr>
          <w:rFonts w:ascii="Times New Roman" w:hAnsi="Times New Roman" w:cs="Times New Roman"/>
          <w:sz w:val="24"/>
          <w:szCs w:val="24"/>
        </w:rPr>
        <w:t xml:space="preserve">ise </w:t>
      </w:r>
      <w:r w:rsidRPr="00CB36F4">
        <w:rPr>
          <w:rFonts w:ascii="Times New Roman" w:hAnsi="Times New Roman" w:cs="Times New Roman"/>
          <w:sz w:val="24"/>
          <w:szCs w:val="24"/>
        </w:rPr>
        <w:t>kõiki nõutud teenuseid.</w:t>
      </w:r>
      <w:r w:rsidR="00EB6732">
        <w:rPr>
          <w:rFonts w:ascii="Times New Roman" w:hAnsi="Times New Roman" w:cs="Times New Roman"/>
          <w:sz w:val="24"/>
          <w:szCs w:val="24"/>
        </w:rPr>
        <w:t xml:space="preserve"> Koduõendusteenuse all mõeldakse TTKS </w:t>
      </w:r>
      <w:r w:rsidR="00EB6732" w:rsidRPr="004B3C74">
        <w:rPr>
          <w:rFonts w:ascii="Times New Roman" w:hAnsi="Times New Roman" w:cs="Times New Roman"/>
          <w:sz w:val="24"/>
          <w:szCs w:val="24"/>
        </w:rPr>
        <w:t>§ 25 lõike 3 alusel kehtestatud määruses nimetatud koduõendusteenus</w:t>
      </w:r>
      <w:r w:rsidR="00EB6732">
        <w:rPr>
          <w:rFonts w:ascii="Times New Roman" w:hAnsi="Times New Roman" w:cs="Times New Roman"/>
          <w:sz w:val="24"/>
          <w:szCs w:val="24"/>
        </w:rPr>
        <w:t>t.</w:t>
      </w:r>
    </w:p>
    <w:p w14:paraId="6441A815" w14:textId="77777777" w:rsidR="00875DBA" w:rsidRPr="00CB36F4" w:rsidRDefault="00875DBA" w:rsidP="009761C3">
      <w:pPr>
        <w:spacing w:after="0" w:line="240" w:lineRule="auto"/>
        <w:jc w:val="both"/>
        <w:rPr>
          <w:rFonts w:ascii="Times New Roman" w:hAnsi="Times New Roman" w:cs="Times New Roman"/>
          <w:sz w:val="24"/>
          <w:szCs w:val="24"/>
        </w:rPr>
      </w:pPr>
    </w:p>
    <w:p w14:paraId="15B4D22B" w14:textId="1F5965EF" w:rsidR="004801CE" w:rsidRPr="0034224D" w:rsidRDefault="004801CE" w:rsidP="009761C3">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u w:val="single"/>
        </w:rPr>
        <w:t>Lõike 2</w:t>
      </w:r>
      <w:r w:rsidRPr="00CB36F4">
        <w:rPr>
          <w:rFonts w:ascii="Times New Roman" w:hAnsi="Times New Roman" w:cs="Times New Roman"/>
          <w:sz w:val="24"/>
          <w:szCs w:val="24"/>
        </w:rPr>
        <w:t xml:space="preserve"> alusel loetakse tervisekeskuse osaks ka tervisekeskust moodustava </w:t>
      </w:r>
      <w:r w:rsidR="00180389">
        <w:rPr>
          <w:rFonts w:ascii="Times New Roman" w:hAnsi="Times New Roman" w:cs="Times New Roman"/>
          <w:sz w:val="24"/>
          <w:szCs w:val="24"/>
        </w:rPr>
        <w:t>pere</w:t>
      </w:r>
      <w:r w:rsidRPr="00CB36F4">
        <w:rPr>
          <w:rFonts w:ascii="Times New Roman" w:hAnsi="Times New Roman" w:cs="Times New Roman"/>
          <w:sz w:val="24"/>
          <w:szCs w:val="24"/>
        </w:rPr>
        <w:t>arstiabi osutaja teine tegevuskoht ehk tervisekeskuse filiaal. Nii saab tervisekeskuse juurde koondada piirkonna väiksemaid praksiseid ning pakkuda täismahus esmatasandi teenust ka nende nimistute inimestele.</w:t>
      </w:r>
      <w:r w:rsidR="549EFAA7" w:rsidRPr="00CB36F4">
        <w:rPr>
          <w:rFonts w:ascii="Times New Roman" w:hAnsi="Times New Roman" w:cs="Times New Roman"/>
          <w:sz w:val="24"/>
          <w:szCs w:val="24"/>
        </w:rPr>
        <w:t xml:space="preserve"> </w:t>
      </w:r>
      <w:r w:rsidR="5E7242F7" w:rsidRPr="00CB36F4">
        <w:rPr>
          <w:rFonts w:ascii="Times New Roman" w:hAnsi="Times New Roman" w:cs="Times New Roman"/>
          <w:sz w:val="24"/>
          <w:szCs w:val="24"/>
        </w:rPr>
        <w:t xml:space="preserve">Ka praegu saab </w:t>
      </w:r>
      <w:r w:rsidR="50965205" w:rsidRPr="00CB36F4">
        <w:rPr>
          <w:rFonts w:ascii="Times New Roman" w:hAnsi="Times New Roman" w:cs="Times New Roman"/>
          <w:sz w:val="24"/>
          <w:szCs w:val="24"/>
        </w:rPr>
        <w:t xml:space="preserve">TTL mõttes tervisekeskuse juurde kuuluda filiaal, nii on näiteks Sangaste </w:t>
      </w:r>
      <w:proofErr w:type="spellStart"/>
      <w:r w:rsidR="50965205" w:rsidRPr="00CB36F4">
        <w:rPr>
          <w:rFonts w:ascii="Times New Roman" w:hAnsi="Times New Roman" w:cs="Times New Roman"/>
          <w:sz w:val="24"/>
          <w:szCs w:val="24"/>
        </w:rPr>
        <w:t>perears</w:t>
      </w:r>
      <w:r w:rsidR="17EEF9FB" w:rsidRPr="00CB36F4">
        <w:rPr>
          <w:rFonts w:ascii="Times New Roman" w:hAnsi="Times New Roman" w:cs="Times New Roman"/>
          <w:sz w:val="24"/>
          <w:szCs w:val="24"/>
        </w:rPr>
        <w:t>tikeskus</w:t>
      </w:r>
      <w:proofErr w:type="spellEnd"/>
      <w:r w:rsidR="17EEF9FB" w:rsidRPr="00CB36F4">
        <w:rPr>
          <w:rFonts w:ascii="Times New Roman" w:hAnsi="Times New Roman" w:cs="Times New Roman"/>
          <w:sz w:val="24"/>
          <w:szCs w:val="24"/>
        </w:rPr>
        <w:t xml:space="preserve"> filiaaliks Otepää tervisekeskusele.</w:t>
      </w:r>
    </w:p>
    <w:p w14:paraId="7E4F7855" w14:textId="77777777" w:rsidR="00875DBA" w:rsidRPr="00CB36F4" w:rsidRDefault="00875DBA" w:rsidP="009761C3">
      <w:pPr>
        <w:spacing w:after="0" w:line="240" w:lineRule="auto"/>
        <w:jc w:val="both"/>
        <w:rPr>
          <w:rFonts w:ascii="Times New Roman" w:hAnsi="Times New Roman" w:cs="Times New Roman"/>
          <w:sz w:val="24"/>
          <w:szCs w:val="24"/>
        </w:rPr>
      </w:pPr>
    </w:p>
    <w:p w14:paraId="54EF8A4B" w14:textId="5D43C09D" w:rsidR="004801CE" w:rsidRPr="00CB36F4" w:rsidRDefault="004801CE" w:rsidP="009761C3">
      <w:pPr>
        <w:spacing w:after="0" w:line="240" w:lineRule="auto"/>
        <w:jc w:val="both"/>
        <w:rPr>
          <w:rFonts w:ascii="Times New Roman" w:hAnsi="Times New Roman" w:cs="Times New Roman"/>
          <w:sz w:val="24"/>
          <w:szCs w:val="24"/>
        </w:rPr>
      </w:pPr>
      <w:r w:rsidRPr="00CB36F4">
        <w:rPr>
          <w:rFonts w:ascii="Times New Roman" w:hAnsi="Times New Roman" w:cs="Times New Roman"/>
          <w:sz w:val="24"/>
          <w:szCs w:val="24"/>
          <w:u w:val="single"/>
        </w:rPr>
        <w:t>Lõikega 3</w:t>
      </w:r>
      <w:r w:rsidRPr="00CB36F4">
        <w:rPr>
          <w:rFonts w:ascii="Times New Roman" w:hAnsi="Times New Roman" w:cs="Times New Roman"/>
          <w:sz w:val="24"/>
          <w:szCs w:val="24"/>
        </w:rPr>
        <w:t xml:space="preserve"> sätestatakse volitusnorm, et kehtestada tervisekeskuste liigid ja nõuded eri liiki tervisekeskustele. Täpsem liikide jaotus ja nõuded tuleb veel kokku leppida, kuid </w:t>
      </w:r>
      <w:r w:rsidR="00F94B40" w:rsidRPr="00BE1145">
        <w:rPr>
          <w:rFonts w:ascii="Times New Roman" w:hAnsi="Times New Roman" w:cs="Times New Roman"/>
          <w:sz w:val="24"/>
          <w:szCs w:val="24"/>
        </w:rPr>
        <w:t xml:space="preserve">on </w:t>
      </w:r>
      <w:r w:rsidRPr="00CB36F4">
        <w:rPr>
          <w:rFonts w:ascii="Times New Roman" w:hAnsi="Times New Roman" w:cs="Times New Roman"/>
          <w:sz w:val="24"/>
          <w:szCs w:val="24"/>
        </w:rPr>
        <w:t xml:space="preserve">selge, et erinevad tervisekeskused on väga erineva suuruse, võimekuse ja ambitsiooniga </w:t>
      </w:r>
      <w:r w:rsidR="00F94B40">
        <w:rPr>
          <w:rFonts w:ascii="Times New Roman" w:hAnsi="Times New Roman" w:cs="Times New Roman"/>
          <w:sz w:val="24"/>
          <w:szCs w:val="24"/>
        </w:rPr>
        <w:t>ning</w:t>
      </w:r>
      <w:r w:rsidRPr="00CB36F4">
        <w:rPr>
          <w:rFonts w:ascii="Times New Roman" w:hAnsi="Times New Roman" w:cs="Times New Roman"/>
          <w:sz w:val="24"/>
          <w:szCs w:val="24"/>
        </w:rPr>
        <w:t xml:space="preserve"> seda tuleb ülesannete jagamisel arvestada. Pole vajadust anda kõigile sama piirkonna tervisekeskustele vastutust, mida võiks tegelikult katta piirkonna peale üks keskus. Tervisekeskuste liikide nõuetes kirjeldatakse nii keskuse ruume ja sisustust kui ka </w:t>
      </w:r>
      <w:proofErr w:type="spellStart"/>
      <w:r w:rsidRPr="00CB36F4">
        <w:rPr>
          <w:rFonts w:ascii="Times New Roman" w:hAnsi="Times New Roman" w:cs="Times New Roman"/>
          <w:sz w:val="24"/>
          <w:szCs w:val="24"/>
        </w:rPr>
        <w:t>teenustepaketti</w:t>
      </w:r>
      <w:proofErr w:type="spellEnd"/>
      <w:r w:rsidRPr="00CB36F4">
        <w:rPr>
          <w:rFonts w:ascii="Times New Roman" w:hAnsi="Times New Roman" w:cs="Times New Roman"/>
          <w:sz w:val="24"/>
          <w:szCs w:val="24"/>
        </w:rPr>
        <w:t xml:space="preserve">, teenindatavate isikute ja nimistute arvu jm. Esialgu </w:t>
      </w:r>
      <w:r w:rsidR="00180389">
        <w:rPr>
          <w:rFonts w:ascii="Times New Roman" w:hAnsi="Times New Roman" w:cs="Times New Roman"/>
          <w:sz w:val="24"/>
          <w:szCs w:val="24"/>
        </w:rPr>
        <w:t>planeeritakse määruses</w:t>
      </w:r>
      <w:r w:rsidR="00F61548">
        <w:rPr>
          <w:rFonts w:ascii="Times New Roman" w:hAnsi="Times New Roman" w:cs="Times New Roman"/>
          <w:sz w:val="24"/>
          <w:szCs w:val="24"/>
        </w:rPr>
        <w:t xml:space="preserve"> kasuta</w:t>
      </w:r>
      <w:r w:rsidR="00180389">
        <w:rPr>
          <w:rFonts w:ascii="Times New Roman" w:hAnsi="Times New Roman" w:cs="Times New Roman"/>
          <w:sz w:val="24"/>
          <w:szCs w:val="24"/>
        </w:rPr>
        <w:t>da</w:t>
      </w:r>
      <w:r w:rsidRPr="00CB36F4">
        <w:rPr>
          <w:rFonts w:ascii="Times New Roman" w:hAnsi="Times New Roman" w:cs="Times New Roman"/>
          <w:sz w:val="24"/>
          <w:szCs w:val="24"/>
        </w:rPr>
        <w:t xml:space="preserve"> </w:t>
      </w:r>
      <w:proofErr w:type="spellStart"/>
      <w:r w:rsidRPr="00CB36F4">
        <w:rPr>
          <w:rFonts w:ascii="Times New Roman" w:hAnsi="Times New Roman" w:cs="Times New Roman"/>
          <w:sz w:val="24"/>
          <w:szCs w:val="24"/>
        </w:rPr>
        <w:t>TTLi</w:t>
      </w:r>
      <w:proofErr w:type="spellEnd"/>
      <w:r w:rsidRPr="00CB36F4">
        <w:rPr>
          <w:rFonts w:ascii="Times New Roman" w:hAnsi="Times New Roman" w:cs="Times New Roman"/>
          <w:sz w:val="24"/>
          <w:szCs w:val="24"/>
        </w:rPr>
        <w:t xml:space="preserve"> tervisekeskuse definitsioon</w:t>
      </w:r>
      <w:r w:rsidR="00F61548">
        <w:rPr>
          <w:rFonts w:ascii="Times New Roman" w:hAnsi="Times New Roman" w:cs="Times New Roman"/>
          <w:sz w:val="24"/>
          <w:szCs w:val="24"/>
        </w:rPr>
        <w:t>i</w:t>
      </w:r>
      <w:r w:rsidRPr="00CB36F4">
        <w:rPr>
          <w:rFonts w:ascii="Times New Roman" w:hAnsi="Times New Roman" w:cs="Times New Roman"/>
          <w:sz w:val="24"/>
          <w:szCs w:val="24"/>
        </w:rPr>
        <w:t>.</w:t>
      </w:r>
    </w:p>
    <w:p w14:paraId="7107E5F6" w14:textId="77777777" w:rsidR="00EE2C81" w:rsidRPr="0034224D" w:rsidRDefault="00EE2C81" w:rsidP="00A15B14">
      <w:pPr>
        <w:spacing w:after="0" w:line="240" w:lineRule="auto"/>
        <w:jc w:val="both"/>
        <w:rPr>
          <w:rFonts w:ascii="Times New Roman" w:hAnsi="Times New Roman" w:cs="Times New Roman"/>
          <w:sz w:val="24"/>
          <w:szCs w:val="24"/>
        </w:rPr>
      </w:pPr>
    </w:p>
    <w:p w14:paraId="6B28642A" w14:textId="79299014" w:rsidR="00321609" w:rsidRPr="0034224D" w:rsidRDefault="00F374D0" w:rsidP="00A15B14">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u w:val="single"/>
        </w:rPr>
        <w:t xml:space="preserve">Punkti </w:t>
      </w:r>
      <w:r w:rsidR="00106F07">
        <w:rPr>
          <w:rFonts w:ascii="Times New Roman" w:hAnsi="Times New Roman" w:cs="Times New Roman"/>
          <w:sz w:val="24"/>
          <w:szCs w:val="24"/>
          <w:u w:val="single"/>
        </w:rPr>
        <w:t>5</w:t>
      </w:r>
      <w:r w:rsidR="00106F07" w:rsidRPr="0034224D">
        <w:rPr>
          <w:rFonts w:ascii="Times New Roman" w:hAnsi="Times New Roman" w:cs="Times New Roman"/>
          <w:sz w:val="24"/>
          <w:szCs w:val="24"/>
        </w:rPr>
        <w:t xml:space="preserve"> </w:t>
      </w:r>
      <w:r w:rsidRPr="0034224D">
        <w:rPr>
          <w:rFonts w:ascii="Times New Roman" w:hAnsi="Times New Roman" w:cs="Times New Roman"/>
          <w:sz w:val="24"/>
          <w:szCs w:val="24"/>
        </w:rPr>
        <w:t xml:space="preserve">kohaselt muudetakse TTKS § </w:t>
      </w:r>
      <w:r w:rsidR="00032246" w:rsidRPr="0034224D">
        <w:rPr>
          <w:rFonts w:ascii="Times New Roman" w:hAnsi="Times New Roman" w:cs="Times New Roman"/>
          <w:sz w:val="24"/>
          <w:szCs w:val="24"/>
        </w:rPr>
        <w:t>57 lõiget 3</w:t>
      </w:r>
      <w:r w:rsidR="00032246" w:rsidRPr="0034224D">
        <w:rPr>
          <w:rFonts w:ascii="Times New Roman" w:hAnsi="Times New Roman" w:cs="Times New Roman"/>
          <w:sz w:val="24"/>
          <w:szCs w:val="24"/>
          <w:vertAlign w:val="superscript"/>
        </w:rPr>
        <w:t>3</w:t>
      </w:r>
      <w:r w:rsidR="00032246" w:rsidRPr="0034224D">
        <w:rPr>
          <w:rFonts w:ascii="Times New Roman" w:hAnsi="Times New Roman" w:cs="Times New Roman"/>
          <w:sz w:val="24"/>
          <w:szCs w:val="24"/>
        </w:rPr>
        <w:t>. Kehtiva regulatsiooni kohaselt o</w:t>
      </w:r>
      <w:r w:rsidR="00357B9D">
        <w:rPr>
          <w:rFonts w:ascii="Times New Roman" w:hAnsi="Times New Roman" w:cs="Times New Roman"/>
          <w:sz w:val="24"/>
          <w:szCs w:val="24"/>
        </w:rPr>
        <w:t>n</w:t>
      </w:r>
      <w:r w:rsidR="00032246" w:rsidRPr="0034224D">
        <w:rPr>
          <w:rFonts w:ascii="Times New Roman" w:hAnsi="Times New Roman" w:cs="Times New Roman"/>
          <w:sz w:val="24"/>
          <w:szCs w:val="24"/>
        </w:rPr>
        <w:t xml:space="preserve"> </w:t>
      </w:r>
      <w:r w:rsidR="00E76A45" w:rsidRPr="0034224D">
        <w:rPr>
          <w:rFonts w:ascii="Times New Roman" w:hAnsi="Times New Roman" w:cs="Times New Roman"/>
          <w:sz w:val="24"/>
          <w:szCs w:val="24"/>
        </w:rPr>
        <w:t xml:space="preserve">Tervisekassal võimalik korraldada perearstinimistu ajutine asendamine </w:t>
      </w:r>
      <w:r w:rsidR="00784073" w:rsidRPr="0034224D">
        <w:rPr>
          <w:rFonts w:ascii="Times New Roman" w:hAnsi="Times New Roman" w:cs="Times New Roman"/>
          <w:sz w:val="24"/>
          <w:szCs w:val="24"/>
        </w:rPr>
        <w:t xml:space="preserve">tervisekeskuse kaudu. Muudatusega nähakse ette võimalus kinnitada nimistule ajutiseks asendajaks lisaks tervisekeskusele </w:t>
      </w:r>
      <w:r w:rsidR="00597DF6" w:rsidRPr="0034224D">
        <w:rPr>
          <w:rFonts w:ascii="Times New Roman" w:hAnsi="Times New Roman" w:cs="Times New Roman"/>
          <w:sz w:val="24"/>
          <w:szCs w:val="24"/>
        </w:rPr>
        <w:t>järgmise valikuna</w:t>
      </w:r>
      <w:r w:rsidR="00784073" w:rsidRPr="0034224D">
        <w:rPr>
          <w:rFonts w:ascii="Times New Roman" w:hAnsi="Times New Roman" w:cs="Times New Roman"/>
          <w:sz w:val="24"/>
          <w:szCs w:val="24"/>
        </w:rPr>
        <w:t xml:space="preserve"> </w:t>
      </w:r>
      <w:r w:rsidR="00180389">
        <w:rPr>
          <w:rFonts w:ascii="Times New Roman" w:hAnsi="Times New Roman" w:cs="Times New Roman"/>
          <w:sz w:val="24"/>
          <w:szCs w:val="24"/>
        </w:rPr>
        <w:t>pere</w:t>
      </w:r>
      <w:r w:rsidR="00597DF6" w:rsidRPr="0034224D">
        <w:rPr>
          <w:rFonts w:ascii="Times New Roman" w:hAnsi="Times New Roman" w:cs="Times New Roman"/>
          <w:sz w:val="24"/>
          <w:szCs w:val="24"/>
        </w:rPr>
        <w:t xml:space="preserve">arstiabi </w:t>
      </w:r>
      <w:r w:rsidR="00784073" w:rsidRPr="0034224D">
        <w:rPr>
          <w:rFonts w:ascii="Times New Roman" w:hAnsi="Times New Roman" w:cs="Times New Roman"/>
          <w:sz w:val="24"/>
          <w:szCs w:val="24"/>
        </w:rPr>
        <w:t>osutav juriidiline isi</w:t>
      </w:r>
      <w:r w:rsidR="00573BE9" w:rsidRPr="0034224D">
        <w:rPr>
          <w:rFonts w:ascii="Times New Roman" w:hAnsi="Times New Roman" w:cs="Times New Roman"/>
          <w:sz w:val="24"/>
          <w:szCs w:val="24"/>
        </w:rPr>
        <w:t>k</w:t>
      </w:r>
      <w:r w:rsidR="00321609">
        <w:rPr>
          <w:rFonts w:ascii="Times New Roman" w:hAnsi="Times New Roman" w:cs="Times New Roman"/>
          <w:sz w:val="24"/>
          <w:szCs w:val="24"/>
        </w:rPr>
        <w:t>.</w:t>
      </w:r>
    </w:p>
    <w:p w14:paraId="0B44C2DB" w14:textId="77777777" w:rsidR="00167232" w:rsidRPr="0034224D" w:rsidRDefault="00167232" w:rsidP="00A15B14">
      <w:pPr>
        <w:spacing w:after="0" w:line="240" w:lineRule="auto"/>
        <w:jc w:val="both"/>
        <w:rPr>
          <w:rFonts w:ascii="Times New Roman" w:hAnsi="Times New Roman" w:cs="Times New Roman"/>
          <w:sz w:val="24"/>
          <w:szCs w:val="24"/>
        </w:rPr>
      </w:pPr>
    </w:p>
    <w:p w14:paraId="18C4F0D5" w14:textId="4A894BB9" w:rsidR="005973E0" w:rsidRPr="00CB36F4" w:rsidRDefault="00167232" w:rsidP="009761C3">
      <w:pPr>
        <w:spacing w:after="0" w:line="240" w:lineRule="auto"/>
        <w:jc w:val="both"/>
        <w:rPr>
          <w:rFonts w:ascii="Times New Roman" w:hAnsi="Times New Roman" w:cs="Times New Roman"/>
          <w:sz w:val="24"/>
          <w:szCs w:val="24"/>
        </w:rPr>
      </w:pPr>
      <w:r w:rsidRPr="004456B2">
        <w:rPr>
          <w:rFonts w:ascii="Times New Roman" w:hAnsi="Times New Roman" w:cs="Times New Roman"/>
          <w:sz w:val="24"/>
          <w:szCs w:val="24"/>
        </w:rPr>
        <w:t xml:space="preserve">Muudatuse eesmärk on võimaldada paindlikumat </w:t>
      </w:r>
      <w:r w:rsidR="00180389">
        <w:rPr>
          <w:rFonts w:ascii="Times New Roman" w:hAnsi="Times New Roman" w:cs="Times New Roman"/>
          <w:sz w:val="24"/>
          <w:szCs w:val="24"/>
        </w:rPr>
        <w:t>pere</w:t>
      </w:r>
      <w:r w:rsidRPr="004456B2">
        <w:rPr>
          <w:rFonts w:ascii="Times New Roman" w:hAnsi="Times New Roman" w:cs="Times New Roman"/>
          <w:sz w:val="24"/>
          <w:szCs w:val="24"/>
        </w:rPr>
        <w:t>arstiabi teenuse pakkumist</w:t>
      </w:r>
      <w:r>
        <w:rPr>
          <w:rFonts w:ascii="Times New Roman" w:hAnsi="Times New Roman" w:cs="Times New Roman"/>
          <w:sz w:val="24"/>
          <w:szCs w:val="24"/>
        </w:rPr>
        <w:t xml:space="preserve"> (asendamist)</w:t>
      </w:r>
      <w:r w:rsidRPr="004456B2">
        <w:rPr>
          <w:rFonts w:ascii="Times New Roman" w:hAnsi="Times New Roman" w:cs="Times New Roman"/>
          <w:sz w:val="24"/>
          <w:szCs w:val="24"/>
        </w:rPr>
        <w:t xml:space="preserve">. Vajadust selleks on eelnevalt selgitatud </w:t>
      </w:r>
      <w:r>
        <w:rPr>
          <w:rFonts w:ascii="Times New Roman" w:hAnsi="Times New Roman" w:cs="Times New Roman"/>
          <w:sz w:val="24"/>
          <w:szCs w:val="24"/>
        </w:rPr>
        <w:t>eelnõu</w:t>
      </w:r>
      <w:r w:rsidR="00EE2C81">
        <w:rPr>
          <w:rFonts w:ascii="Times New Roman" w:hAnsi="Times New Roman" w:cs="Times New Roman"/>
          <w:sz w:val="24"/>
          <w:szCs w:val="24"/>
        </w:rPr>
        <w:t xml:space="preserve"> § 1 punkti </w:t>
      </w:r>
      <w:r w:rsidR="00CF7756">
        <w:rPr>
          <w:rFonts w:ascii="Times New Roman" w:hAnsi="Times New Roman" w:cs="Times New Roman"/>
          <w:sz w:val="24"/>
          <w:szCs w:val="24"/>
        </w:rPr>
        <w:t>3</w:t>
      </w:r>
      <w:r w:rsidR="00EE2C81">
        <w:rPr>
          <w:rFonts w:ascii="Times New Roman" w:hAnsi="Times New Roman" w:cs="Times New Roman"/>
          <w:sz w:val="24"/>
          <w:szCs w:val="24"/>
        </w:rPr>
        <w:t xml:space="preserve"> </w:t>
      </w:r>
      <w:r>
        <w:rPr>
          <w:rFonts w:ascii="Times New Roman" w:hAnsi="Times New Roman" w:cs="Times New Roman"/>
          <w:sz w:val="24"/>
          <w:szCs w:val="24"/>
        </w:rPr>
        <w:t>muudatuse</w:t>
      </w:r>
      <w:r w:rsidRPr="004456B2">
        <w:rPr>
          <w:rFonts w:ascii="Times New Roman" w:hAnsi="Times New Roman" w:cs="Times New Roman"/>
          <w:sz w:val="24"/>
          <w:szCs w:val="24"/>
        </w:rPr>
        <w:t xml:space="preserve"> juures. Paragrahvi täiendatakse sisuliselt ühe lisavõimalusega perearstita nimistu asendamiseks</w:t>
      </w:r>
      <w:r>
        <w:rPr>
          <w:rFonts w:ascii="Times New Roman" w:hAnsi="Times New Roman" w:cs="Times New Roman"/>
          <w:sz w:val="24"/>
          <w:szCs w:val="24"/>
        </w:rPr>
        <w:t>, samal ajal ei muutu senised võimalused asendajate valikus</w:t>
      </w:r>
      <w:r w:rsidRPr="004456B2">
        <w:rPr>
          <w:rFonts w:ascii="Times New Roman" w:hAnsi="Times New Roman" w:cs="Times New Roman"/>
          <w:sz w:val="24"/>
          <w:szCs w:val="24"/>
        </w:rPr>
        <w:t xml:space="preserve">. </w:t>
      </w:r>
    </w:p>
    <w:p w14:paraId="6E6CAB8A" w14:textId="77777777" w:rsidR="005973E0" w:rsidRDefault="005973E0" w:rsidP="009761C3">
      <w:pPr>
        <w:spacing w:after="0" w:line="240" w:lineRule="auto"/>
        <w:jc w:val="both"/>
        <w:rPr>
          <w:rFonts w:ascii="Times New Roman" w:hAnsi="Times New Roman" w:cs="Times New Roman"/>
          <w:sz w:val="24"/>
          <w:szCs w:val="24"/>
          <w:shd w:val="clear" w:color="auto" w:fill="FFFFFF"/>
        </w:rPr>
      </w:pPr>
    </w:p>
    <w:p w14:paraId="2AADED34" w14:textId="102AC6CF" w:rsidR="005973E0" w:rsidRPr="0034224D" w:rsidRDefault="005973E0" w:rsidP="009761C3">
      <w:pPr>
        <w:spacing w:after="0" w:line="240" w:lineRule="auto"/>
        <w:jc w:val="both"/>
        <w:rPr>
          <w:rFonts w:ascii="Times New Roman" w:hAnsi="Times New Roman" w:cs="Times New Roman"/>
          <w:sz w:val="24"/>
          <w:szCs w:val="24"/>
          <w:shd w:val="clear" w:color="auto" w:fill="FFFFFF"/>
        </w:rPr>
      </w:pPr>
      <w:r w:rsidRPr="0034224D">
        <w:rPr>
          <w:rFonts w:ascii="Times New Roman" w:hAnsi="Times New Roman" w:cs="Times New Roman"/>
          <w:sz w:val="24"/>
          <w:szCs w:val="24"/>
          <w:shd w:val="clear" w:color="auto" w:fill="FFFFFF"/>
        </w:rPr>
        <w:t xml:space="preserve">Nimistuga perearsti asendamise võimaldamine ka selliste </w:t>
      </w:r>
      <w:r w:rsidR="00180389">
        <w:rPr>
          <w:rFonts w:ascii="Times New Roman" w:hAnsi="Times New Roman" w:cs="Times New Roman"/>
          <w:sz w:val="24"/>
          <w:szCs w:val="24"/>
          <w:shd w:val="clear" w:color="auto" w:fill="FFFFFF"/>
        </w:rPr>
        <w:t>pere</w:t>
      </w:r>
      <w:r w:rsidRPr="0034224D">
        <w:rPr>
          <w:rFonts w:ascii="Times New Roman" w:hAnsi="Times New Roman" w:cs="Times New Roman"/>
          <w:sz w:val="24"/>
          <w:szCs w:val="24"/>
          <w:shd w:val="clear" w:color="auto" w:fill="FFFFFF"/>
        </w:rPr>
        <w:t xml:space="preserve">arstiabi osutajate poolt, kes ei tegutse tervisekeskuses, on vajalik, et lisada paindlikkust. </w:t>
      </w:r>
      <w:r>
        <w:rPr>
          <w:rFonts w:ascii="Times New Roman" w:hAnsi="Times New Roman" w:cs="Times New Roman"/>
          <w:sz w:val="24"/>
          <w:szCs w:val="24"/>
          <w:shd w:val="clear" w:color="auto" w:fill="FFFFFF"/>
        </w:rPr>
        <w:t>S</w:t>
      </w:r>
      <w:r w:rsidRPr="0034224D">
        <w:rPr>
          <w:rFonts w:ascii="Times New Roman" w:hAnsi="Times New Roman" w:cs="Times New Roman"/>
          <w:sz w:val="24"/>
          <w:szCs w:val="24"/>
          <w:shd w:val="clear" w:color="auto" w:fill="FFFFFF"/>
        </w:rPr>
        <w:t>eda võimalust peaks kasutama vaid erandlikult</w:t>
      </w:r>
      <w:r w:rsidR="003C32E3">
        <w:rPr>
          <w:rFonts w:ascii="Times New Roman" w:hAnsi="Times New Roman" w:cs="Times New Roman"/>
          <w:sz w:val="24"/>
          <w:szCs w:val="24"/>
          <w:shd w:val="clear" w:color="auto" w:fill="FFFFFF"/>
        </w:rPr>
        <w:t xml:space="preserve">, </w:t>
      </w:r>
      <w:r w:rsidR="00142F36">
        <w:rPr>
          <w:rFonts w:ascii="Times New Roman" w:hAnsi="Times New Roman" w:cs="Times New Roman"/>
          <w:sz w:val="24"/>
          <w:szCs w:val="24"/>
          <w:shd w:val="clear" w:color="auto" w:fill="FFFFFF"/>
        </w:rPr>
        <w:t xml:space="preserve">üksnes </w:t>
      </w:r>
      <w:r w:rsidR="003C32E3">
        <w:rPr>
          <w:rFonts w:ascii="Times New Roman" w:hAnsi="Times New Roman" w:cs="Times New Roman"/>
          <w:sz w:val="24"/>
          <w:szCs w:val="24"/>
          <w:shd w:val="clear" w:color="auto" w:fill="FFFFFF"/>
        </w:rPr>
        <w:t>juhul kui</w:t>
      </w:r>
      <w:r w:rsidR="00142F36">
        <w:rPr>
          <w:rFonts w:ascii="Times New Roman" w:hAnsi="Times New Roman" w:cs="Times New Roman"/>
          <w:sz w:val="24"/>
          <w:szCs w:val="24"/>
          <w:shd w:val="clear" w:color="auto" w:fill="FFFFFF"/>
        </w:rPr>
        <w:t xml:space="preserve"> täidetud on kõik eeldused:</w:t>
      </w:r>
      <w:r w:rsidR="003C32E3">
        <w:rPr>
          <w:rFonts w:ascii="Times New Roman" w:hAnsi="Times New Roman" w:cs="Times New Roman"/>
          <w:sz w:val="24"/>
          <w:szCs w:val="24"/>
          <w:shd w:val="clear" w:color="auto" w:fill="FFFFFF"/>
        </w:rPr>
        <w:t xml:space="preserve"> konkurs</w:t>
      </w:r>
      <w:r w:rsidR="00142F36">
        <w:rPr>
          <w:rFonts w:ascii="Times New Roman" w:hAnsi="Times New Roman" w:cs="Times New Roman"/>
          <w:sz w:val="24"/>
          <w:szCs w:val="24"/>
          <w:shd w:val="clear" w:color="auto" w:fill="FFFFFF"/>
        </w:rPr>
        <w:t>s uue perearsti leidmiseks on luhtunud</w:t>
      </w:r>
      <w:r w:rsidR="00397BFC">
        <w:rPr>
          <w:rFonts w:ascii="Times New Roman" w:hAnsi="Times New Roman" w:cs="Times New Roman"/>
          <w:sz w:val="24"/>
          <w:szCs w:val="24"/>
          <w:shd w:val="clear" w:color="auto" w:fill="FFFFFF"/>
        </w:rPr>
        <w:t xml:space="preserve"> ning </w:t>
      </w:r>
      <w:r w:rsidR="00142F36">
        <w:rPr>
          <w:rFonts w:ascii="Times New Roman" w:hAnsi="Times New Roman" w:cs="Times New Roman"/>
          <w:sz w:val="24"/>
          <w:szCs w:val="24"/>
          <w:shd w:val="clear" w:color="auto" w:fill="FFFFFF"/>
        </w:rPr>
        <w:t>asendajaks ei ole</w:t>
      </w:r>
      <w:r w:rsidR="00F52B76">
        <w:rPr>
          <w:rFonts w:ascii="Times New Roman" w:hAnsi="Times New Roman" w:cs="Times New Roman"/>
          <w:sz w:val="24"/>
          <w:szCs w:val="24"/>
          <w:shd w:val="clear" w:color="auto" w:fill="FFFFFF"/>
        </w:rPr>
        <w:t xml:space="preserve"> võimalik kinnitada </w:t>
      </w:r>
      <w:r w:rsidR="008377C5">
        <w:rPr>
          <w:rFonts w:ascii="Times New Roman" w:hAnsi="Times New Roman" w:cs="Times New Roman"/>
          <w:sz w:val="24"/>
          <w:szCs w:val="24"/>
          <w:shd w:val="clear" w:color="auto" w:fill="FFFFFF"/>
        </w:rPr>
        <w:t>arsti vastavalt TTKS § 57 lõikele 3</w:t>
      </w:r>
      <w:r w:rsidR="008377C5" w:rsidRPr="00CB36F4">
        <w:rPr>
          <w:rFonts w:ascii="Times New Roman" w:hAnsi="Times New Roman" w:cs="Times New Roman"/>
          <w:sz w:val="24"/>
          <w:szCs w:val="24"/>
          <w:shd w:val="clear" w:color="auto" w:fill="FFFFFF"/>
          <w:vertAlign w:val="superscript"/>
        </w:rPr>
        <w:t>1</w:t>
      </w:r>
      <w:r w:rsidR="008377C5">
        <w:rPr>
          <w:rFonts w:ascii="Times New Roman" w:hAnsi="Times New Roman" w:cs="Times New Roman"/>
          <w:sz w:val="24"/>
          <w:szCs w:val="24"/>
          <w:shd w:val="clear" w:color="auto" w:fill="FFFFFF"/>
        </w:rPr>
        <w:t xml:space="preserve"> ega </w:t>
      </w:r>
      <w:r w:rsidR="00F52B76">
        <w:rPr>
          <w:rFonts w:ascii="Times New Roman" w:hAnsi="Times New Roman" w:cs="Times New Roman"/>
          <w:sz w:val="24"/>
          <w:szCs w:val="24"/>
          <w:shd w:val="clear" w:color="auto" w:fill="FFFFFF"/>
        </w:rPr>
        <w:t>tervisekeskust (nt piirkonnas tervisekeskuse puudumise tõttu või juhul, kui tervisekeksus juba asendab sellisel määral perearstita nimist</w:t>
      </w:r>
      <w:r w:rsidR="0053263D">
        <w:rPr>
          <w:rFonts w:ascii="Times New Roman" w:hAnsi="Times New Roman" w:cs="Times New Roman"/>
          <w:sz w:val="24"/>
          <w:szCs w:val="24"/>
          <w:shd w:val="clear" w:color="auto" w:fill="FFFFFF"/>
        </w:rPr>
        <w:t xml:space="preserve">uid, et täiendava koormuse panemine ei tagaks teenuse kvaliteeti </w:t>
      </w:r>
      <w:r w:rsidR="00346A2B">
        <w:rPr>
          <w:rFonts w:ascii="Times New Roman" w:hAnsi="Times New Roman" w:cs="Times New Roman"/>
          <w:sz w:val="24"/>
          <w:szCs w:val="24"/>
          <w:shd w:val="clear" w:color="auto" w:fill="FFFFFF"/>
        </w:rPr>
        <w:t>v</w:t>
      </w:r>
      <w:r w:rsidR="0053263D">
        <w:rPr>
          <w:rFonts w:ascii="Times New Roman" w:hAnsi="Times New Roman" w:cs="Times New Roman"/>
          <w:sz w:val="24"/>
          <w:szCs w:val="24"/>
          <w:shd w:val="clear" w:color="auto" w:fill="FFFFFF"/>
        </w:rPr>
        <w:t>ms)</w:t>
      </w:r>
      <w:r w:rsidR="008377C5">
        <w:rPr>
          <w:rFonts w:ascii="Times New Roman" w:hAnsi="Times New Roman" w:cs="Times New Roman"/>
          <w:sz w:val="24"/>
          <w:szCs w:val="24"/>
          <w:shd w:val="clear" w:color="auto" w:fill="FFFFFF"/>
        </w:rPr>
        <w:t xml:space="preserve">. </w:t>
      </w:r>
    </w:p>
    <w:p w14:paraId="6B4FCC47" w14:textId="77777777" w:rsidR="005973E0" w:rsidRDefault="005973E0" w:rsidP="004E0EB1">
      <w:pPr>
        <w:spacing w:after="0"/>
        <w:jc w:val="both"/>
        <w:rPr>
          <w:rFonts w:ascii="Times New Roman" w:hAnsi="Times New Roman" w:cs="Times New Roman"/>
          <w:sz w:val="24"/>
          <w:szCs w:val="24"/>
          <w:u w:val="single"/>
        </w:rPr>
      </w:pPr>
    </w:p>
    <w:p w14:paraId="12EC2209" w14:textId="5C49B76B" w:rsidR="005973E0" w:rsidRDefault="005973E0" w:rsidP="004E0EB1">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u w:val="single"/>
        </w:rPr>
        <w:t xml:space="preserve">Punktiga </w:t>
      </w:r>
      <w:r w:rsidR="009D5BC6">
        <w:rPr>
          <w:rFonts w:ascii="Times New Roman" w:hAnsi="Times New Roman" w:cs="Times New Roman"/>
          <w:sz w:val="24"/>
          <w:szCs w:val="24"/>
          <w:u w:val="single"/>
        </w:rPr>
        <w:t>6</w:t>
      </w:r>
      <w:r w:rsidR="009D5BC6" w:rsidRPr="0034224D">
        <w:rPr>
          <w:rFonts w:ascii="Times New Roman" w:hAnsi="Times New Roman" w:cs="Times New Roman"/>
          <w:sz w:val="24"/>
          <w:szCs w:val="24"/>
        </w:rPr>
        <w:t xml:space="preserve"> </w:t>
      </w:r>
      <w:r w:rsidRPr="0034224D">
        <w:rPr>
          <w:rFonts w:ascii="Times New Roman" w:hAnsi="Times New Roman" w:cs="Times New Roman"/>
          <w:sz w:val="24"/>
          <w:szCs w:val="24"/>
        </w:rPr>
        <w:t>võimaldatakse kinnitada asendus pikemaks ajaks kui seni kehtinud üheaastane periood. Uues sõnastuses võimaldab seadus tervisekeskuse</w:t>
      </w:r>
      <w:r w:rsidR="00180389">
        <w:rPr>
          <w:rFonts w:ascii="Times New Roman" w:hAnsi="Times New Roman" w:cs="Times New Roman"/>
          <w:sz w:val="24"/>
          <w:szCs w:val="24"/>
        </w:rPr>
        <w:t>le</w:t>
      </w:r>
      <w:r w:rsidRPr="0034224D">
        <w:rPr>
          <w:rFonts w:ascii="Times New Roman" w:hAnsi="Times New Roman" w:cs="Times New Roman"/>
          <w:sz w:val="24"/>
          <w:szCs w:val="24"/>
        </w:rPr>
        <w:t xml:space="preserve"> ja </w:t>
      </w:r>
      <w:r w:rsidR="00180389">
        <w:rPr>
          <w:rFonts w:ascii="Times New Roman" w:hAnsi="Times New Roman" w:cs="Times New Roman"/>
          <w:sz w:val="24"/>
          <w:szCs w:val="24"/>
        </w:rPr>
        <w:t>pere</w:t>
      </w:r>
      <w:r w:rsidR="00EF4322">
        <w:rPr>
          <w:rFonts w:ascii="Times New Roman" w:hAnsi="Times New Roman" w:cs="Times New Roman"/>
          <w:sz w:val="24"/>
          <w:szCs w:val="24"/>
        </w:rPr>
        <w:t>arstiabi</w:t>
      </w:r>
      <w:r w:rsidRPr="0034224D">
        <w:rPr>
          <w:rFonts w:ascii="Times New Roman" w:hAnsi="Times New Roman" w:cs="Times New Roman"/>
          <w:sz w:val="24"/>
          <w:szCs w:val="24"/>
        </w:rPr>
        <w:t xml:space="preserve"> osutajast juriidilisele isikule perearsti nimistu asendamiseks kinnitada kuni viieks aastaks. Tegemist on sarnaselt senise lühema perioodiga Tervisekassa kaalutlusotsusega, sätestades maksimaalse asendusperioodi pikkuse.</w:t>
      </w:r>
    </w:p>
    <w:p w14:paraId="14DA0B9C" w14:textId="77777777" w:rsidR="009D5BC6" w:rsidRPr="0034224D" w:rsidRDefault="009D5BC6" w:rsidP="004E0EB1">
      <w:pPr>
        <w:spacing w:after="0" w:line="240" w:lineRule="auto"/>
        <w:jc w:val="both"/>
        <w:rPr>
          <w:rFonts w:ascii="Times New Roman" w:hAnsi="Times New Roman" w:cs="Times New Roman"/>
          <w:sz w:val="24"/>
          <w:szCs w:val="24"/>
        </w:rPr>
      </w:pPr>
    </w:p>
    <w:p w14:paraId="343229D3" w14:textId="4C733430" w:rsidR="00167232" w:rsidRPr="00CB36F4" w:rsidRDefault="00167232"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rPr>
        <w:t xml:space="preserve">Kehtiva TTKS alusel võib arst või </w:t>
      </w:r>
      <w:r w:rsidR="00E532C3">
        <w:rPr>
          <w:rFonts w:ascii="Times New Roman" w:hAnsi="Times New Roman" w:cs="Times New Roman"/>
          <w:sz w:val="24"/>
          <w:szCs w:val="24"/>
        </w:rPr>
        <w:t>tervisekeskus</w:t>
      </w:r>
      <w:r w:rsidRPr="0034224D">
        <w:rPr>
          <w:rFonts w:ascii="Times New Roman" w:hAnsi="Times New Roman" w:cs="Times New Roman"/>
          <w:sz w:val="24"/>
          <w:szCs w:val="24"/>
        </w:rPr>
        <w:t xml:space="preserve"> </w:t>
      </w:r>
      <w:r w:rsidR="00E532C3" w:rsidRPr="0034224D">
        <w:rPr>
          <w:rFonts w:ascii="Times New Roman" w:hAnsi="Times New Roman" w:cs="Times New Roman"/>
          <w:sz w:val="24"/>
          <w:szCs w:val="24"/>
        </w:rPr>
        <w:t>olla</w:t>
      </w:r>
      <w:r w:rsidRPr="004456B2">
        <w:rPr>
          <w:rFonts w:ascii="Times New Roman" w:hAnsi="Times New Roman" w:cs="Times New Roman"/>
          <w:sz w:val="24"/>
          <w:szCs w:val="24"/>
        </w:rPr>
        <w:t xml:space="preserve"> kuni </w:t>
      </w:r>
      <w:r w:rsidR="00E532C3">
        <w:rPr>
          <w:rFonts w:ascii="Times New Roman" w:hAnsi="Times New Roman" w:cs="Times New Roman"/>
          <w:sz w:val="24"/>
          <w:szCs w:val="24"/>
        </w:rPr>
        <w:t xml:space="preserve">üks </w:t>
      </w:r>
      <w:r w:rsidRPr="004456B2">
        <w:rPr>
          <w:rFonts w:ascii="Times New Roman" w:hAnsi="Times New Roman" w:cs="Times New Roman"/>
          <w:sz w:val="24"/>
          <w:szCs w:val="24"/>
        </w:rPr>
        <w:t xml:space="preserve">aasta nimistu ajutiseks asendajaks. Ajaline piirang on seatud, kuna eelistatult leitakse nimistule kvalifitseeritud perearst, kes tagab kvaliteetse teenuse ja järjepidevuse. Tegelik seis on, et mitmete nimistute juures on ajutist asendust mitme aasta vältel aasta kaupa pikendatud, kuna perearsti ei leita. </w:t>
      </w:r>
    </w:p>
    <w:p w14:paraId="037B6344" w14:textId="77777777" w:rsidR="00167232" w:rsidRPr="004456B2" w:rsidRDefault="00167232" w:rsidP="004E0EB1">
      <w:pPr>
        <w:spacing w:after="0"/>
        <w:jc w:val="both"/>
        <w:rPr>
          <w:rFonts w:ascii="Times New Roman" w:hAnsi="Times New Roman" w:cs="Times New Roman"/>
          <w:sz w:val="24"/>
          <w:szCs w:val="24"/>
        </w:rPr>
      </w:pPr>
    </w:p>
    <w:p w14:paraId="2F9BD27D" w14:textId="2A477799" w:rsidR="00167232" w:rsidRPr="00CB36F4" w:rsidRDefault="00167232"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rPr>
        <w:t xml:space="preserve">Muudatusega võimaldatakse perearsti konkursi luhtumisel nimistu asendamist </w:t>
      </w:r>
      <w:r w:rsidR="00180389">
        <w:rPr>
          <w:rFonts w:ascii="Times New Roman" w:hAnsi="Times New Roman" w:cs="Times New Roman"/>
          <w:sz w:val="24"/>
          <w:szCs w:val="24"/>
        </w:rPr>
        <w:t>pere</w:t>
      </w:r>
      <w:r w:rsidRPr="004456B2">
        <w:rPr>
          <w:rFonts w:ascii="Times New Roman" w:hAnsi="Times New Roman" w:cs="Times New Roman"/>
          <w:sz w:val="24"/>
          <w:szCs w:val="24"/>
        </w:rPr>
        <w:t xml:space="preserve">arstiabi osutajale pikemaks perioodiks, </w:t>
      </w:r>
      <w:r w:rsidR="00F60734">
        <w:rPr>
          <w:rFonts w:ascii="Times New Roman" w:hAnsi="Times New Roman" w:cs="Times New Roman"/>
          <w:sz w:val="24"/>
          <w:szCs w:val="24"/>
        </w:rPr>
        <w:t xml:space="preserve">sõltumata sellest, kas tegemist on </w:t>
      </w:r>
      <w:r w:rsidRPr="0034224D">
        <w:rPr>
          <w:rFonts w:ascii="Times New Roman" w:hAnsi="Times New Roman" w:cs="Times New Roman"/>
          <w:sz w:val="24"/>
          <w:szCs w:val="24"/>
        </w:rPr>
        <w:t>tervisekeskuse</w:t>
      </w:r>
      <w:r w:rsidR="00F60734">
        <w:rPr>
          <w:rFonts w:ascii="Times New Roman" w:hAnsi="Times New Roman" w:cs="Times New Roman"/>
          <w:sz w:val="24"/>
          <w:szCs w:val="24"/>
        </w:rPr>
        <w:t>ga</w:t>
      </w:r>
      <w:r w:rsidRPr="0034224D">
        <w:rPr>
          <w:rFonts w:ascii="Times New Roman" w:hAnsi="Times New Roman" w:cs="Times New Roman"/>
          <w:sz w:val="24"/>
          <w:szCs w:val="24"/>
          <w:shd w:val="clear" w:color="auto" w:fill="FFFFFF"/>
        </w:rPr>
        <w:t>.</w:t>
      </w:r>
      <w:r w:rsidRPr="004456B2">
        <w:rPr>
          <w:rFonts w:ascii="Times New Roman" w:hAnsi="Times New Roman" w:cs="Times New Roman"/>
          <w:sz w:val="24"/>
          <w:szCs w:val="24"/>
          <w:shd w:val="clear" w:color="auto" w:fill="FFFFFF"/>
        </w:rPr>
        <w:t xml:space="preserve"> Muudatuse </w:t>
      </w:r>
      <w:r>
        <w:rPr>
          <w:rFonts w:ascii="Times New Roman" w:hAnsi="Times New Roman" w:cs="Times New Roman"/>
          <w:sz w:val="24"/>
          <w:szCs w:val="24"/>
          <w:shd w:val="clear" w:color="auto" w:fill="FFFFFF"/>
        </w:rPr>
        <w:t>eesmärk</w:t>
      </w:r>
      <w:r w:rsidRPr="004456B2">
        <w:rPr>
          <w:rFonts w:ascii="Times New Roman" w:hAnsi="Times New Roman" w:cs="Times New Roman"/>
          <w:sz w:val="24"/>
          <w:szCs w:val="24"/>
          <w:shd w:val="clear" w:color="auto" w:fill="FFFFFF"/>
        </w:rPr>
        <w:t xml:space="preserve"> on võimaldada </w:t>
      </w:r>
      <w:r>
        <w:rPr>
          <w:rFonts w:ascii="Times New Roman" w:hAnsi="Times New Roman" w:cs="Times New Roman"/>
          <w:sz w:val="24"/>
          <w:szCs w:val="24"/>
          <w:shd w:val="clear" w:color="auto" w:fill="FFFFFF"/>
        </w:rPr>
        <w:t>juht</w:t>
      </w:r>
      <w:r w:rsidRPr="004456B2">
        <w:rPr>
          <w:rFonts w:ascii="Times New Roman" w:hAnsi="Times New Roman" w:cs="Times New Roman"/>
          <w:sz w:val="24"/>
          <w:szCs w:val="24"/>
          <w:shd w:val="clear" w:color="auto" w:fill="FFFFFF"/>
        </w:rPr>
        <w:t>projektide korraldamist</w:t>
      </w:r>
      <w:r>
        <w:rPr>
          <w:rFonts w:ascii="Times New Roman" w:hAnsi="Times New Roman" w:cs="Times New Roman"/>
          <w:sz w:val="24"/>
          <w:szCs w:val="24"/>
          <w:shd w:val="clear" w:color="auto" w:fill="FFFFFF"/>
        </w:rPr>
        <w:t xml:space="preserve">, lisades teenuse </w:t>
      </w:r>
      <w:r w:rsidR="006E2767">
        <w:rPr>
          <w:rFonts w:ascii="Times New Roman" w:hAnsi="Times New Roman" w:cs="Times New Roman"/>
          <w:sz w:val="24"/>
          <w:szCs w:val="24"/>
          <w:shd w:val="clear" w:color="auto" w:fill="FFFFFF"/>
        </w:rPr>
        <w:t xml:space="preserve">rahastamise </w:t>
      </w:r>
      <w:r w:rsidRPr="004456B2">
        <w:rPr>
          <w:rFonts w:ascii="Times New Roman" w:hAnsi="Times New Roman" w:cs="Times New Roman"/>
          <w:sz w:val="24"/>
          <w:szCs w:val="24"/>
          <w:shd w:val="clear" w:color="auto" w:fill="FFFFFF"/>
        </w:rPr>
        <w:t>tingimus</w:t>
      </w:r>
      <w:r>
        <w:rPr>
          <w:rFonts w:ascii="Times New Roman" w:hAnsi="Times New Roman" w:cs="Times New Roman"/>
          <w:sz w:val="24"/>
          <w:szCs w:val="24"/>
          <w:shd w:val="clear" w:color="auto" w:fill="FFFFFF"/>
        </w:rPr>
        <w:t>ed</w:t>
      </w:r>
      <w:r w:rsidRPr="004456B2">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TTLi</w:t>
      </w:r>
      <w:proofErr w:type="spellEnd"/>
      <w:r>
        <w:rPr>
          <w:rFonts w:ascii="Times New Roman" w:hAnsi="Times New Roman" w:cs="Times New Roman"/>
          <w:sz w:val="24"/>
          <w:szCs w:val="24"/>
          <w:shd w:val="clear" w:color="auto" w:fill="FFFFFF"/>
        </w:rPr>
        <w:t xml:space="preserve"> 11. peatükki „</w:t>
      </w:r>
      <w:r w:rsidRPr="008E1773">
        <w:rPr>
          <w:rFonts w:ascii="Times New Roman" w:hAnsi="Times New Roman" w:cs="Times New Roman"/>
          <w:sz w:val="24"/>
          <w:szCs w:val="24"/>
          <w:shd w:val="clear" w:color="auto" w:fill="FFFFFF"/>
        </w:rPr>
        <w:t>Juhtprojektid tervishoiusüsteemi arendamiseks</w:t>
      </w:r>
      <w:r>
        <w:rPr>
          <w:rFonts w:ascii="Times New Roman" w:hAnsi="Times New Roman" w:cs="Times New Roman"/>
          <w:sz w:val="24"/>
          <w:szCs w:val="24"/>
          <w:shd w:val="clear" w:color="auto" w:fill="FFFFFF"/>
        </w:rPr>
        <w:t>“</w:t>
      </w:r>
      <w:r w:rsidRPr="004456B2">
        <w:rPr>
          <w:rFonts w:ascii="Times New Roman" w:hAnsi="Times New Roman" w:cs="Times New Roman"/>
          <w:sz w:val="24"/>
          <w:szCs w:val="24"/>
          <w:shd w:val="clear" w:color="auto" w:fill="FFFFFF"/>
        </w:rPr>
        <w:t>.</w:t>
      </w:r>
      <w:r w:rsidRPr="004456B2" w:rsidDel="008E1773">
        <w:rPr>
          <w:rFonts w:ascii="Times New Roman" w:hAnsi="Times New Roman" w:cs="Times New Roman"/>
          <w:sz w:val="24"/>
          <w:szCs w:val="24"/>
          <w:shd w:val="clear" w:color="auto" w:fill="FFFFFF"/>
        </w:rPr>
        <w:t xml:space="preserve"> </w:t>
      </w:r>
    </w:p>
    <w:p w14:paraId="07E6D463" w14:textId="77777777" w:rsidR="00167232" w:rsidRPr="004456B2" w:rsidRDefault="00167232" w:rsidP="004E0EB1">
      <w:pPr>
        <w:spacing w:after="0"/>
        <w:jc w:val="both"/>
        <w:rPr>
          <w:rFonts w:ascii="Times New Roman" w:hAnsi="Times New Roman" w:cs="Times New Roman"/>
          <w:sz w:val="24"/>
          <w:szCs w:val="24"/>
          <w:shd w:val="clear" w:color="auto" w:fill="FFFFFF"/>
        </w:rPr>
      </w:pPr>
    </w:p>
    <w:p w14:paraId="3D6E9EAD" w14:textId="77777777" w:rsidR="00167232" w:rsidRPr="00CB36F4" w:rsidRDefault="00167232" w:rsidP="004E0EB1">
      <w:pPr>
        <w:spacing w:after="0"/>
        <w:jc w:val="both"/>
        <w:rPr>
          <w:rFonts w:ascii="Times New Roman" w:hAnsi="Times New Roman" w:cs="Times New Roman"/>
          <w:sz w:val="24"/>
          <w:szCs w:val="24"/>
        </w:rPr>
      </w:pPr>
      <w:r w:rsidRPr="004456B2">
        <w:rPr>
          <w:rFonts w:ascii="Times New Roman" w:hAnsi="Times New Roman" w:cs="Times New Roman"/>
          <w:sz w:val="24"/>
          <w:szCs w:val="24"/>
          <w:shd w:val="clear" w:color="auto" w:fill="FFFFFF"/>
        </w:rPr>
        <w:t>Pikemaajaline asendus on vajalik kahel põhjusel</w:t>
      </w:r>
      <w:r>
        <w:rPr>
          <w:rFonts w:ascii="Times New Roman" w:hAnsi="Times New Roman" w:cs="Times New Roman"/>
          <w:sz w:val="24"/>
          <w:szCs w:val="24"/>
          <w:shd w:val="clear" w:color="auto" w:fill="FFFFFF"/>
        </w:rPr>
        <w:t>:</w:t>
      </w:r>
    </w:p>
    <w:p w14:paraId="57CA1BFA" w14:textId="31904CF3" w:rsidR="00167232" w:rsidRDefault="00167232" w:rsidP="004E0EB1">
      <w:pPr>
        <w:pStyle w:val="Loendilik"/>
        <w:numPr>
          <w:ilvl w:val="0"/>
          <w:numId w:val="6"/>
        </w:numPr>
        <w:spacing w:after="0" w:line="240" w:lineRule="auto"/>
        <w:jc w:val="both"/>
        <w:rPr>
          <w:rFonts w:ascii="Times New Roman" w:hAnsi="Times New Roman" w:cs="Times New Roman"/>
          <w:sz w:val="24"/>
          <w:szCs w:val="24"/>
          <w:shd w:val="clear" w:color="auto" w:fill="FFFFFF"/>
        </w:rPr>
      </w:pPr>
      <w:r w:rsidRPr="00DD2D4D">
        <w:rPr>
          <w:rFonts w:ascii="Times New Roman" w:hAnsi="Times New Roman" w:cs="Times New Roman"/>
          <w:sz w:val="24"/>
          <w:szCs w:val="24"/>
          <w:shd w:val="clear" w:color="auto" w:fill="FFFFFF"/>
        </w:rPr>
        <w:t xml:space="preserve"> </w:t>
      </w:r>
      <w:r w:rsidR="00D704A8">
        <w:rPr>
          <w:rFonts w:ascii="Times New Roman" w:hAnsi="Times New Roman" w:cs="Times New Roman"/>
          <w:sz w:val="24"/>
          <w:szCs w:val="24"/>
          <w:shd w:val="clear" w:color="auto" w:fill="FFFFFF"/>
        </w:rPr>
        <w:t>See</w:t>
      </w:r>
      <w:r w:rsidRPr="00DD2D4D">
        <w:rPr>
          <w:rFonts w:ascii="Times New Roman" w:hAnsi="Times New Roman" w:cs="Times New Roman"/>
          <w:sz w:val="24"/>
          <w:szCs w:val="24"/>
          <w:shd w:val="clear" w:color="auto" w:fill="FFFFFF"/>
        </w:rPr>
        <w:t xml:space="preserve"> annab </w:t>
      </w:r>
      <w:r>
        <w:rPr>
          <w:rFonts w:ascii="Times New Roman" w:hAnsi="Times New Roman" w:cs="Times New Roman"/>
          <w:sz w:val="24"/>
          <w:szCs w:val="24"/>
          <w:shd w:val="clear" w:color="auto" w:fill="FFFFFF"/>
        </w:rPr>
        <w:t>selguse ja kindluse nii nimistu patsientidele kui ka asendusteenust pakkuvale teenuseosutajale. Kui on ette näha, et lähiajal ei ole võimalik nimistule püsivat perearsti leida, siis on nimist</w:t>
      </w:r>
      <w:r w:rsidR="00D704A8">
        <w:rPr>
          <w:rFonts w:ascii="Times New Roman" w:hAnsi="Times New Roman" w:cs="Times New Roman"/>
          <w:sz w:val="24"/>
          <w:szCs w:val="24"/>
          <w:shd w:val="clear" w:color="auto" w:fill="FFFFFF"/>
        </w:rPr>
        <w:t>usse kuuluvate isikute</w:t>
      </w:r>
      <w:r>
        <w:rPr>
          <w:rFonts w:ascii="Times New Roman" w:hAnsi="Times New Roman" w:cs="Times New Roman"/>
          <w:sz w:val="24"/>
          <w:szCs w:val="24"/>
          <w:shd w:val="clear" w:color="auto" w:fill="FFFFFF"/>
        </w:rPr>
        <w:t xml:space="preserve"> jaoks pikaajaliselt kokku lepitud asendus selgem lahendus kui asendaja korduv määramine lühikesete perioodide kaupa. Samuti annab see teenuseosutajale</w:t>
      </w:r>
      <w:r w:rsidRPr="00DD2D4D">
        <w:rPr>
          <w:rFonts w:ascii="Times New Roman" w:hAnsi="Times New Roman" w:cs="Times New Roman"/>
          <w:sz w:val="24"/>
          <w:szCs w:val="24"/>
          <w:shd w:val="clear" w:color="auto" w:fill="FFFFFF"/>
        </w:rPr>
        <w:t xml:space="preserve"> kindluse rahaliselt ning ajaliselt investeerida ja pakkuda ka töötajatele kindlat töökohta pikemaks ajaks. </w:t>
      </w:r>
    </w:p>
    <w:p w14:paraId="7FA02A72" w14:textId="5F101D2B" w:rsidR="00167232" w:rsidRPr="00DD2D4D" w:rsidRDefault="001E7998" w:rsidP="004E0EB1">
      <w:pPr>
        <w:pStyle w:val="Loendilik"/>
        <w:numPr>
          <w:ilvl w:val="0"/>
          <w:numId w:val="6"/>
        </w:numPr>
        <w:spacing w:after="0" w:line="240" w:lineRule="auto"/>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Võimaldab</w:t>
      </w:r>
      <w:r w:rsidR="00705616">
        <w:rPr>
          <w:rFonts w:ascii="Times New Roman" w:hAnsi="Times New Roman" w:cs="Times New Roman"/>
          <w:sz w:val="24"/>
          <w:szCs w:val="24"/>
          <w:shd w:val="clear" w:color="auto" w:fill="FFFFFF"/>
        </w:rPr>
        <w:t xml:space="preserve"> hinnata</w:t>
      </w:r>
      <w:r w:rsidR="00167232" w:rsidRPr="00DD2D4D">
        <w:rPr>
          <w:rFonts w:ascii="Times New Roman" w:hAnsi="Times New Roman" w:cs="Times New Roman"/>
          <w:sz w:val="24"/>
          <w:szCs w:val="24"/>
          <w:shd w:val="clear" w:color="auto" w:fill="FFFFFF"/>
        </w:rPr>
        <w:t xml:space="preserve"> võimalike täiendavate muudatuste</w:t>
      </w:r>
      <w:r w:rsidR="00167232">
        <w:rPr>
          <w:rFonts w:ascii="Times New Roman" w:hAnsi="Times New Roman" w:cs="Times New Roman"/>
          <w:sz w:val="24"/>
          <w:szCs w:val="24"/>
          <w:shd w:val="clear" w:color="auto" w:fill="FFFFFF"/>
        </w:rPr>
        <w:t xml:space="preserve"> </w:t>
      </w:r>
      <w:r w:rsidR="00705616">
        <w:rPr>
          <w:rFonts w:ascii="Times New Roman" w:hAnsi="Times New Roman" w:cs="Times New Roman"/>
          <w:sz w:val="24"/>
          <w:szCs w:val="24"/>
          <w:shd w:val="clear" w:color="auto" w:fill="FFFFFF"/>
        </w:rPr>
        <w:t>vajalikkust</w:t>
      </w:r>
      <w:r w:rsidR="00167232" w:rsidRPr="00DD2D4D">
        <w:rPr>
          <w:rFonts w:ascii="Times New Roman" w:hAnsi="Times New Roman" w:cs="Times New Roman"/>
          <w:sz w:val="24"/>
          <w:szCs w:val="24"/>
          <w:shd w:val="clear" w:color="auto" w:fill="FFFFFF"/>
        </w:rPr>
        <w:t xml:space="preserve">. Tervisekeskuste loomine ja muutunud ootused tööelule </w:t>
      </w:r>
      <w:r w:rsidR="00167232">
        <w:rPr>
          <w:rFonts w:ascii="Times New Roman" w:hAnsi="Times New Roman" w:cs="Times New Roman"/>
          <w:sz w:val="24"/>
          <w:szCs w:val="24"/>
          <w:shd w:val="clear" w:color="auto" w:fill="FFFFFF"/>
        </w:rPr>
        <w:t xml:space="preserve">võivad </w:t>
      </w:r>
      <w:r w:rsidR="00167232" w:rsidRPr="0034224D">
        <w:rPr>
          <w:rFonts w:ascii="Times New Roman" w:hAnsi="Times New Roman" w:cs="Times New Roman"/>
          <w:sz w:val="24"/>
          <w:szCs w:val="24"/>
          <w:shd w:val="clear" w:color="auto" w:fill="FFFFFF"/>
        </w:rPr>
        <w:t>nõuda</w:t>
      </w:r>
      <w:r w:rsidR="00625F15">
        <w:rPr>
          <w:rFonts w:ascii="Times New Roman" w:hAnsi="Times New Roman" w:cs="Times New Roman"/>
          <w:sz w:val="24"/>
          <w:szCs w:val="24"/>
          <w:shd w:val="clear" w:color="auto" w:fill="FFFFFF"/>
        </w:rPr>
        <w:t xml:space="preserve"> </w:t>
      </w:r>
      <w:r w:rsidR="00167232" w:rsidRPr="00DD2D4D">
        <w:rPr>
          <w:rFonts w:ascii="Times New Roman" w:hAnsi="Times New Roman" w:cs="Times New Roman"/>
          <w:sz w:val="24"/>
          <w:szCs w:val="24"/>
          <w:shd w:val="clear" w:color="auto" w:fill="FFFFFF"/>
        </w:rPr>
        <w:t>tulevikus nimistu eest vastutamise ümber mõtestamist</w:t>
      </w:r>
      <w:r w:rsidR="00167232">
        <w:rPr>
          <w:rFonts w:ascii="Times New Roman" w:hAnsi="Times New Roman" w:cs="Times New Roman"/>
          <w:sz w:val="24"/>
          <w:szCs w:val="24"/>
          <w:shd w:val="clear" w:color="auto" w:fill="FFFFFF"/>
        </w:rPr>
        <w:t>. Tuleb kaaluda võimalust</w:t>
      </w:r>
      <w:r w:rsidR="00625F15">
        <w:rPr>
          <w:rFonts w:ascii="Times New Roman" w:hAnsi="Times New Roman" w:cs="Times New Roman"/>
          <w:sz w:val="24"/>
          <w:szCs w:val="24"/>
          <w:shd w:val="clear" w:color="auto" w:fill="FFFFFF"/>
        </w:rPr>
        <w:t>,</w:t>
      </w:r>
      <w:r w:rsidR="00167232" w:rsidRPr="00DD2D4D">
        <w:rPr>
          <w:rFonts w:ascii="Times New Roman" w:hAnsi="Times New Roman" w:cs="Times New Roman"/>
          <w:sz w:val="24"/>
          <w:szCs w:val="24"/>
          <w:shd w:val="clear" w:color="auto" w:fill="FFFFFF"/>
        </w:rPr>
        <w:t xml:space="preserve"> et teatud tingimustel </w:t>
      </w:r>
      <w:r w:rsidR="00625F15">
        <w:rPr>
          <w:rFonts w:ascii="Times New Roman" w:hAnsi="Times New Roman" w:cs="Times New Roman"/>
          <w:sz w:val="24"/>
          <w:szCs w:val="24"/>
          <w:shd w:val="clear" w:color="auto" w:fill="FFFFFF"/>
        </w:rPr>
        <w:t>kinnitataksegi</w:t>
      </w:r>
      <w:r w:rsidR="00167232" w:rsidRPr="00DD2D4D">
        <w:rPr>
          <w:rFonts w:ascii="Times New Roman" w:hAnsi="Times New Roman" w:cs="Times New Roman"/>
          <w:sz w:val="24"/>
          <w:szCs w:val="24"/>
          <w:shd w:val="clear" w:color="auto" w:fill="FFFFFF"/>
        </w:rPr>
        <w:t xml:space="preserve"> nimistu mitte perearsti</w:t>
      </w:r>
      <w:r w:rsidR="009C6685">
        <w:rPr>
          <w:rFonts w:ascii="Times New Roman" w:hAnsi="Times New Roman" w:cs="Times New Roman"/>
          <w:sz w:val="24"/>
          <w:szCs w:val="24"/>
          <w:shd w:val="clear" w:color="auto" w:fill="FFFFFF"/>
        </w:rPr>
        <w:t>le</w:t>
      </w:r>
      <w:r w:rsidR="00167232" w:rsidRPr="00DD2D4D">
        <w:rPr>
          <w:rFonts w:ascii="Times New Roman" w:hAnsi="Times New Roman" w:cs="Times New Roman"/>
          <w:sz w:val="24"/>
          <w:szCs w:val="24"/>
          <w:shd w:val="clear" w:color="auto" w:fill="FFFFFF"/>
        </w:rPr>
        <w:t>, nagu praegu, vaid perearstikeskuse</w:t>
      </w:r>
      <w:r w:rsidR="00F8223D">
        <w:rPr>
          <w:rFonts w:ascii="Times New Roman" w:hAnsi="Times New Roman" w:cs="Times New Roman"/>
          <w:sz w:val="24"/>
          <w:szCs w:val="24"/>
          <w:shd w:val="clear" w:color="auto" w:fill="FFFFFF"/>
        </w:rPr>
        <w:t>le</w:t>
      </w:r>
      <w:r w:rsidR="00167232" w:rsidRPr="00DD2D4D">
        <w:rPr>
          <w:rFonts w:ascii="Times New Roman" w:hAnsi="Times New Roman" w:cs="Times New Roman"/>
          <w:sz w:val="24"/>
          <w:szCs w:val="24"/>
          <w:shd w:val="clear" w:color="auto" w:fill="FFFFFF"/>
        </w:rPr>
        <w:t xml:space="preserve">. See ei tähenda, et inimestel kaoks ära oma perearst, kuid teenuse eest vastutajaks oleks selle perearsti tööandja. </w:t>
      </w:r>
      <w:r w:rsidR="003D3C03">
        <w:rPr>
          <w:rFonts w:ascii="Times New Roman" w:hAnsi="Times New Roman" w:cs="Times New Roman"/>
          <w:sz w:val="24"/>
          <w:szCs w:val="24"/>
          <w:shd w:val="clear" w:color="auto" w:fill="FFFFFF"/>
        </w:rPr>
        <w:t>Punktis 5 toodud muudatus</w:t>
      </w:r>
      <w:r w:rsidR="00167232" w:rsidRPr="00DD2D4D">
        <w:rPr>
          <w:rFonts w:ascii="Times New Roman" w:hAnsi="Times New Roman" w:cs="Times New Roman"/>
          <w:sz w:val="24"/>
          <w:szCs w:val="24"/>
          <w:shd w:val="clear" w:color="auto" w:fill="FFFFFF"/>
        </w:rPr>
        <w:t xml:space="preserve"> annab võimaluse katsetada, millised tingimused teenuse osutamiseks oleks sellise asjade korralduse puhul vajalikud. </w:t>
      </w:r>
      <w:r w:rsidR="00167232">
        <w:rPr>
          <w:rFonts w:ascii="Times New Roman" w:hAnsi="Times New Roman" w:cs="Times New Roman"/>
          <w:sz w:val="24"/>
          <w:szCs w:val="24"/>
          <w:shd w:val="clear" w:color="auto" w:fill="FFFFFF"/>
        </w:rPr>
        <w:t>Juht</w:t>
      </w:r>
      <w:r w:rsidR="00167232" w:rsidRPr="00DD2D4D">
        <w:rPr>
          <w:rFonts w:ascii="Times New Roman" w:hAnsi="Times New Roman" w:cs="Times New Roman"/>
          <w:sz w:val="24"/>
          <w:szCs w:val="24"/>
          <w:shd w:val="clear" w:color="auto" w:fill="FFFFFF"/>
        </w:rPr>
        <w:t xml:space="preserve">projekt, mis kestab mitu aastat, aitab seda paremini hinnata. </w:t>
      </w:r>
    </w:p>
    <w:p w14:paraId="7D5B2311" w14:textId="77777777" w:rsidR="00CB5FCD" w:rsidRDefault="00CB5FCD" w:rsidP="004E0EB1">
      <w:pPr>
        <w:spacing w:after="0"/>
        <w:jc w:val="both"/>
        <w:rPr>
          <w:rFonts w:ascii="Times New Roman" w:hAnsi="Times New Roman" w:cs="Times New Roman"/>
          <w:sz w:val="24"/>
          <w:szCs w:val="24"/>
          <w:shd w:val="clear" w:color="auto" w:fill="FFFFFF"/>
        </w:rPr>
      </w:pPr>
    </w:p>
    <w:p w14:paraId="53171984" w14:textId="1FEEBFC4" w:rsidR="00AD442B" w:rsidRPr="00CB36F4" w:rsidRDefault="00CB5FCD" w:rsidP="004E0EB1">
      <w:pPr>
        <w:spacing w:after="0"/>
        <w:jc w:val="both"/>
        <w:rPr>
          <w:rFonts w:ascii="Times New Roman" w:hAnsi="Times New Roman" w:cs="Times New Roman"/>
          <w:sz w:val="24"/>
          <w:szCs w:val="24"/>
          <w:shd w:val="clear" w:color="auto" w:fill="FFFFFF"/>
        </w:rPr>
      </w:pPr>
      <w:r w:rsidRPr="0034224D">
        <w:rPr>
          <w:rFonts w:ascii="Times New Roman" w:hAnsi="Times New Roman" w:cs="Times New Roman"/>
          <w:sz w:val="24"/>
          <w:szCs w:val="24"/>
          <w:shd w:val="clear" w:color="auto" w:fill="FFFFFF"/>
        </w:rPr>
        <w:t>Vähendamaks ohtu, et pikaajalist asendamist hakatakse kasutama kui hõlpsat alternatiivi perearsti otsimisele, sõnastatakse vajadus igakordselt hinnata sellise korralduse sobivust tervisesüsteemi kui tervikuga. Selline nõue kindlustab, et iga pikemaajaline asendus oleks läbi mõeldud mitte ainult konkreetse nimistu ja teenuse rahastamise aspektist, vaid arvestataks ka tervishoiu strateegiliste suundadega.</w:t>
      </w:r>
    </w:p>
    <w:p w14:paraId="32906AD8" w14:textId="77777777" w:rsidR="007A518E" w:rsidRPr="0034224D" w:rsidRDefault="007A518E" w:rsidP="004E0EB1">
      <w:pPr>
        <w:spacing w:after="0" w:line="240" w:lineRule="auto"/>
        <w:jc w:val="both"/>
        <w:rPr>
          <w:rFonts w:ascii="Times New Roman" w:hAnsi="Times New Roman" w:cs="Times New Roman"/>
          <w:sz w:val="24"/>
          <w:szCs w:val="24"/>
        </w:rPr>
      </w:pPr>
    </w:p>
    <w:p w14:paraId="4AF39BFE" w14:textId="2B83C5E4" w:rsidR="0034224D" w:rsidRPr="00CB36F4" w:rsidRDefault="007A518E" w:rsidP="004E0EB1">
      <w:pPr>
        <w:spacing w:after="0" w:line="240" w:lineRule="auto"/>
        <w:jc w:val="both"/>
        <w:rPr>
          <w:rFonts w:ascii="Times New Roman" w:hAnsi="Times New Roman" w:cs="Times New Roman"/>
          <w:sz w:val="24"/>
          <w:szCs w:val="24"/>
        </w:rPr>
      </w:pPr>
      <w:r w:rsidRPr="0034224D">
        <w:rPr>
          <w:rFonts w:ascii="Times New Roman" w:hAnsi="Times New Roman" w:cs="Times New Roman"/>
          <w:sz w:val="24"/>
          <w:szCs w:val="24"/>
          <w:u w:val="single"/>
        </w:rPr>
        <w:t xml:space="preserve">Punkt </w:t>
      </w:r>
      <w:r w:rsidR="009D5BC6">
        <w:rPr>
          <w:rFonts w:ascii="Times New Roman" w:hAnsi="Times New Roman" w:cs="Times New Roman"/>
          <w:sz w:val="24"/>
          <w:szCs w:val="24"/>
          <w:u w:val="single"/>
        </w:rPr>
        <w:t>7</w:t>
      </w:r>
      <w:r w:rsidR="009D5BC6" w:rsidRPr="0034224D">
        <w:rPr>
          <w:rFonts w:ascii="Times New Roman" w:hAnsi="Times New Roman" w:cs="Times New Roman"/>
          <w:sz w:val="24"/>
          <w:szCs w:val="24"/>
        </w:rPr>
        <w:t xml:space="preserve"> </w:t>
      </w:r>
      <w:r w:rsidRPr="0034224D">
        <w:rPr>
          <w:rFonts w:ascii="Times New Roman" w:hAnsi="Times New Roman" w:cs="Times New Roman"/>
          <w:sz w:val="24"/>
          <w:szCs w:val="24"/>
        </w:rPr>
        <w:t>näeb ette kohustuse viia läbi</w:t>
      </w:r>
      <w:r w:rsidR="001543C7" w:rsidRPr="0034224D">
        <w:rPr>
          <w:rFonts w:ascii="Times New Roman" w:hAnsi="Times New Roman" w:cs="Times New Roman"/>
          <w:sz w:val="24"/>
          <w:szCs w:val="24"/>
        </w:rPr>
        <w:t xml:space="preserve"> TTKS § 7 lõi</w:t>
      </w:r>
      <w:r w:rsidR="00660EC3">
        <w:rPr>
          <w:rFonts w:ascii="Times New Roman" w:hAnsi="Times New Roman" w:cs="Times New Roman"/>
          <w:sz w:val="24"/>
          <w:szCs w:val="24"/>
        </w:rPr>
        <w:t>gete</w:t>
      </w:r>
      <w:r w:rsidR="000E7E42">
        <w:rPr>
          <w:rFonts w:ascii="Times New Roman" w:hAnsi="Times New Roman" w:cs="Times New Roman"/>
          <w:sz w:val="24"/>
          <w:szCs w:val="24"/>
        </w:rPr>
        <w:t>s</w:t>
      </w:r>
      <w:r w:rsidR="001543C7" w:rsidRPr="0034224D">
        <w:rPr>
          <w:rFonts w:ascii="Times New Roman" w:hAnsi="Times New Roman" w:cs="Times New Roman"/>
          <w:sz w:val="24"/>
          <w:szCs w:val="24"/>
        </w:rPr>
        <w:t xml:space="preserve"> 5</w:t>
      </w:r>
      <w:r w:rsidR="001543C7">
        <w:rPr>
          <w:rFonts w:ascii="Times New Roman" w:hAnsi="Times New Roman" w:cs="Times New Roman"/>
          <w:sz w:val="24"/>
          <w:szCs w:val="24"/>
        </w:rPr>
        <w:t xml:space="preserve"> ja </w:t>
      </w:r>
      <w:r w:rsidR="000E7E42">
        <w:rPr>
          <w:rFonts w:ascii="Times New Roman" w:hAnsi="Times New Roman" w:cs="Times New Roman"/>
          <w:sz w:val="24"/>
          <w:szCs w:val="24"/>
        </w:rPr>
        <w:t xml:space="preserve">6, </w:t>
      </w:r>
      <w:r w:rsidR="00B44D4C" w:rsidRPr="0034224D">
        <w:rPr>
          <w:rFonts w:ascii="Times New Roman" w:hAnsi="Times New Roman" w:cs="Times New Roman"/>
          <w:sz w:val="24"/>
          <w:szCs w:val="24"/>
        </w:rPr>
        <w:t>§ 57 lõike 3</w:t>
      </w:r>
      <w:r w:rsidR="00B44D4C" w:rsidRPr="0034224D">
        <w:rPr>
          <w:rFonts w:ascii="Times New Roman" w:hAnsi="Times New Roman" w:cs="Times New Roman"/>
          <w:sz w:val="24"/>
          <w:szCs w:val="24"/>
          <w:vertAlign w:val="superscript"/>
        </w:rPr>
        <w:t>3</w:t>
      </w:r>
      <w:r w:rsidR="00B44D4C" w:rsidRPr="0034224D">
        <w:rPr>
          <w:rFonts w:ascii="Times New Roman" w:hAnsi="Times New Roman" w:cs="Times New Roman"/>
          <w:sz w:val="24"/>
          <w:szCs w:val="24"/>
        </w:rPr>
        <w:t xml:space="preserve"> punktis 2</w:t>
      </w:r>
      <w:r w:rsidR="00B44D4C">
        <w:rPr>
          <w:rFonts w:ascii="Times New Roman" w:hAnsi="Times New Roman" w:cs="Times New Roman"/>
          <w:sz w:val="24"/>
          <w:szCs w:val="24"/>
        </w:rPr>
        <w:t xml:space="preserve"> </w:t>
      </w:r>
      <w:r w:rsidR="000E7E42">
        <w:rPr>
          <w:rFonts w:ascii="Times New Roman" w:hAnsi="Times New Roman" w:cs="Times New Roman"/>
          <w:sz w:val="24"/>
          <w:szCs w:val="24"/>
        </w:rPr>
        <w:t>ja lõikes 3</w:t>
      </w:r>
      <w:r w:rsidR="000E7E42" w:rsidRPr="00CB36F4">
        <w:rPr>
          <w:rFonts w:ascii="Times New Roman" w:hAnsi="Times New Roman" w:cs="Times New Roman"/>
          <w:sz w:val="24"/>
          <w:szCs w:val="24"/>
          <w:vertAlign w:val="superscript"/>
        </w:rPr>
        <w:t>5</w:t>
      </w:r>
      <w:r w:rsidR="00B44D4C" w:rsidRPr="0034224D">
        <w:rPr>
          <w:rFonts w:ascii="Times New Roman" w:hAnsi="Times New Roman" w:cs="Times New Roman"/>
          <w:sz w:val="24"/>
          <w:szCs w:val="24"/>
        </w:rPr>
        <w:t xml:space="preserve"> sätestatud regulatsioonide mõjuhinnangud hiljemalt </w:t>
      </w:r>
      <w:r w:rsidR="00F950EA" w:rsidRPr="0034224D">
        <w:rPr>
          <w:rFonts w:ascii="Times New Roman" w:hAnsi="Times New Roman" w:cs="Times New Roman"/>
          <w:sz w:val="24"/>
          <w:szCs w:val="24"/>
        </w:rPr>
        <w:t>2029. a 1. jaanuariks</w:t>
      </w:r>
      <w:r w:rsidR="00B44D4C" w:rsidRPr="0034224D">
        <w:rPr>
          <w:rFonts w:ascii="Times New Roman" w:hAnsi="Times New Roman" w:cs="Times New Roman"/>
          <w:sz w:val="24"/>
          <w:szCs w:val="24"/>
        </w:rPr>
        <w:t xml:space="preserve">. </w:t>
      </w:r>
      <w:r w:rsidR="00A50100" w:rsidRPr="00CB36F4">
        <w:rPr>
          <w:rFonts w:ascii="Times New Roman" w:hAnsi="Times New Roman" w:cs="Times New Roman"/>
          <w:sz w:val="24"/>
          <w:szCs w:val="24"/>
        </w:rPr>
        <w:t xml:space="preserve">Nõue on sätestatud, et </w:t>
      </w:r>
      <w:r w:rsidR="0034224D" w:rsidRPr="0034224D">
        <w:rPr>
          <w:rFonts w:ascii="Times New Roman" w:hAnsi="Times New Roman" w:cs="Times New Roman"/>
          <w:sz w:val="24"/>
          <w:szCs w:val="24"/>
        </w:rPr>
        <w:t xml:space="preserve">veelgi maandada riske, mida muudatuse tegemine võiks teoreetiliselt põhjustada. Sotsiaalministeerium hindab hiljemalt 2028. aastal, kas soovitud mõju on saavutatud. Kui ilmneb negatiivne mõju, näiteks mõni muudatusest tulenev risk esmatasandi tugevdamisele ja süsteemi jätkusuutlikkusele, mida ei osata praegu ette näha, siis saab muudatuse tagasi pöörata. </w:t>
      </w:r>
    </w:p>
    <w:p w14:paraId="19F4BD8C" w14:textId="77777777" w:rsidR="007759D6" w:rsidRDefault="007759D6" w:rsidP="004E0EB1">
      <w:pPr>
        <w:spacing w:after="0" w:line="240" w:lineRule="auto"/>
        <w:jc w:val="both"/>
        <w:rPr>
          <w:rFonts w:ascii="Times New Roman" w:hAnsi="Times New Roman"/>
          <w:sz w:val="24"/>
        </w:rPr>
      </w:pPr>
    </w:p>
    <w:p w14:paraId="13BE3615" w14:textId="4944BB09" w:rsidR="00AD442B" w:rsidRDefault="00315ED9" w:rsidP="004E0EB1">
      <w:pPr>
        <w:spacing w:after="0" w:line="240" w:lineRule="auto"/>
        <w:jc w:val="both"/>
        <w:rPr>
          <w:rFonts w:ascii="Times New Roman" w:hAnsi="Times New Roman" w:cs="Times New Roman"/>
          <w:sz w:val="24"/>
          <w:szCs w:val="24"/>
        </w:rPr>
      </w:pPr>
      <w:r w:rsidRPr="009939FF">
        <w:rPr>
          <w:rFonts w:ascii="Times New Roman" w:hAnsi="Times New Roman"/>
          <w:b/>
          <w:bCs/>
          <w:sz w:val="24"/>
          <w:szCs w:val="24"/>
        </w:rPr>
        <w:t>Eelnõu §-</w:t>
      </w:r>
      <w:r w:rsidR="009D5BC6">
        <w:rPr>
          <w:rFonts w:ascii="Times New Roman" w:hAnsi="Times New Roman"/>
          <w:b/>
          <w:bCs/>
          <w:sz w:val="24"/>
          <w:szCs w:val="24"/>
        </w:rPr>
        <w:t>dega</w:t>
      </w:r>
      <w:r w:rsidRPr="009939FF">
        <w:rPr>
          <w:rFonts w:ascii="Times New Roman" w:hAnsi="Times New Roman"/>
          <w:b/>
          <w:bCs/>
          <w:sz w:val="24"/>
          <w:szCs w:val="24"/>
        </w:rPr>
        <w:t xml:space="preserve"> 2</w:t>
      </w:r>
      <w:r w:rsidR="009D5BC6">
        <w:rPr>
          <w:rFonts w:ascii="Times New Roman" w:hAnsi="Times New Roman"/>
          <w:b/>
          <w:bCs/>
          <w:sz w:val="24"/>
          <w:szCs w:val="24"/>
        </w:rPr>
        <w:t>–5</w:t>
      </w:r>
      <w:r w:rsidRPr="005D2823">
        <w:rPr>
          <w:rFonts w:ascii="Times New Roman" w:hAnsi="Times New Roman"/>
          <w:sz w:val="24"/>
          <w:szCs w:val="24"/>
        </w:rPr>
        <w:t xml:space="preserve"> muudetakse</w:t>
      </w:r>
      <w:r w:rsidR="00AD442B">
        <w:rPr>
          <w:rFonts w:ascii="Times New Roman" w:hAnsi="Times New Roman"/>
          <w:sz w:val="24"/>
          <w:szCs w:val="24"/>
        </w:rPr>
        <w:t xml:space="preserve"> </w:t>
      </w:r>
      <w:r w:rsidR="009D5BC6">
        <w:rPr>
          <w:rFonts w:ascii="Times New Roman" w:hAnsi="Times New Roman"/>
          <w:sz w:val="24"/>
          <w:szCs w:val="24"/>
        </w:rPr>
        <w:t xml:space="preserve">vastavalt </w:t>
      </w:r>
      <w:r w:rsidR="00AD442B" w:rsidRPr="00CB36F4">
        <w:rPr>
          <w:rFonts w:ascii="Times New Roman" w:hAnsi="Times New Roman" w:cs="Times New Roman"/>
          <w:sz w:val="24"/>
          <w:szCs w:val="24"/>
        </w:rPr>
        <w:t>ATKEAS-</w:t>
      </w:r>
      <w:r w:rsidR="009D5BC6">
        <w:rPr>
          <w:rFonts w:ascii="Times New Roman" w:hAnsi="Times New Roman" w:cs="Times New Roman"/>
          <w:sz w:val="24"/>
          <w:szCs w:val="24"/>
        </w:rPr>
        <w:t xml:space="preserve">i, KKS-i, </w:t>
      </w:r>
      <w:proofErr w:type="spellStart"/>
      <w:r w:rsidR="009D5BC6">
        <w:rPr>
          <w:rFonts w:ascii="Times New Roman" w:hAnsi="Times New Roman" w:cs="Times New Roman"/>
          <w:sz w:val="24"/>
          <w:szCs w:val="24"/>
        </w:rPr>
        <w:t>KüTS-i</w:t>
      </w:r>
      <w:proofErr w:type="spellEnd"/>
      <w:r w:rsidR="009D5BC6">
        <w:rPr>
          <w:rFonts w:ascii="Times New Roman" w:hAnsi="Times New Roman" w:cs="Times New Roman"/>
          <w:sz w:val="24"/>
          <w:szCs w:val="24"/>
        </w:rPr>
        <w:t xml:space="preserve"> ja </w:t>
      </w:r>
      <w:proofErr w:type="spellStart"/>
      <w:r w:rsidR="009D5BC6">
        <w:rPr>
          <w:rFonts w:ascii="Times New Roman" w:hAnsi="Times New Roman" w:cs="Times New Roman"/>
          <w:sz w:val="24"/>
          <w:szCs w:val="24"/>
        </w:rPr>
        <w:t>RaKS-i</w:t>
      </w:r>
      <w:proofErr w:type="spellEnd"/>
      <w:r w:rsidR="009D5BC6">
        <w:rPr>
          <w:rFonts w:ascii="Times New Roman" w:hAnsi="Times New Roman" w:cs="Times New Roman"/>
          <w:sz w:val="24"/>
          <w:szCs w:val="24"/>
        </w:rPr>
        <w:t xml:space="preserve">. </w:t>
      </w:r>
      <w:r w:rsidR="00AD442B">
        <w:rPr>
          <w:rFonts w:ascii="Times New Roman" w:hAnsi="Times New Roman"/>
          <w:sz w:val="24"/>
          <w:szCs w:val="24"/>
        </w:rPr>
        <w:t xml:space="preserve">Läbivalt asendatakse </w:t>
      </w:r>
      <w:r w:rsidR="00AD442B" w:rsidRPr="006F15A4">
        <w:rPr>
          <w:rFonts w:ascii="Times New Roman" w:hAnsi="Times New Roman" w:cs="Times New Roman"/>
          <w:sz w:val="24"/>
          <w:szCs w:val="24"/>
        </w:rPr>
        <w:t>sõna „üldarstiabi“ sõnaga „perearstiabi“</w:t>
      </w:r>
      <w:r w:rsidR="00AD442B">
        <w:rPr>
          <w:rFonts w:ascii="Times New Roman" w:hAnsi="Times New Roman" w:cs="Times New Roman"/>
          <w:sz w:val="24"/>
          <w:szCs w:val="24"/>
        </w:rPr>
        <w:t>. Muudatus on tehniline ja selle vajadust on selgitatud eelnõu § 1 punkti 2 juures.</w:t>
      </w:r>
    </w:p>
    <w:p w14:paraId="30636752" w14:textId="77777777" w:rsidR="00AD442B" w:rsidRDefault="00AD442B" w:rsidP="004E0EB1">
      <w:pPr>
        <w:spacing w:after="0" w:line="240" w:lineRule="auto"/>
        <w:jc w:val="both"/>
        <w:rPr>
          <w:rFonts w:ascii="Times New Roman" w:hAnsi="Times New Roman"/>
          <w:sz w:val="24"/>
          <w:szCs w:val="24"/>
        </w:rPr>
      </w:pPr>
    </w:p>
    <w:p w14:paraId="1416C6AA" w14:textId="6BE7460B" w:rsidR="00315ED9" w:rsidRPr="007974E5" w:rsidRDefault="00AD442B" w:rsidP="004E0EB1">
      <w:pPr>
        <w:spacing w:after="0" w:line="240" w:lineRule="auto"/>
        <w:jc w:val="both"/>
        <w:rPr>
          <w:rFonts w:ascii="Times New Roman" w:hAnsi="Times New Roman"/>
          <w:sz w:val="24"/>
          <w:szCs w:val="24"/>
        </w:rPr>
      </w:pPr>
      <w:r w:rsidRPr="009939FF">
        <w:rPr>
          <w:rFonts w:ascii="Times New Roman" w:hAnsi="Times New Roman"/>
          <w:b/>
          <w:bCs/>
          <w:sz w:val="24"/>
          <w:szCs w:val="24"/>
        </w:rPr>
        <w:t xml:space="preserve">Eelnõu §-ga </w:t>
      </w:r>
      <w:r>
        <w:rPr>
          <w:rFonts w:ascii="Times New Roman" w:hAnsi="Times New Roman"/>
          <w:b/>
          <w:bCs/>
          <w:sz w:val="24"/>
          <w:szCs w:val="24"/>
        </w:rPr>
        <w:t>6</w:t>
      </w:r>
      <w:r w:rsidRPr="005D2823">
        <w:rPr>
          <w:rFonts w:ascii="Times New Roman" w:hAnsi="Times New Roman"/>
          <w:sz w:val="24"/>
          <w:szCs w:val="24"/>
        </w:rPr>
        <w:t xml:space="preserve"> muudetakse</w:t>
      </w:r>
      <w:r w:rsidR="00315ED9" w:rsidRPr="005D2823">
        <w:rPr>
          <w:rFonts w:ascii="Times New Roman" w:hAnsi="Times New Roman"/>
          <w:sz w:val="24"/>
          <w:szCs w:val="24"/>
        </w:rPr>
        <w:t xml:space="preserve"> </w:t>
      </w:r>
      <w:proofErr w:type="spellStart"/>
      <w:r w:rsidR="008E03A8" w:rsidRPr="005D2823">
        <w:rPr>
          <w:rFonts w:ascii="Times New Roman" w:hAnsi="Times New Roman"/>
          <w:sz w:val="24"/>
          <w:szCs w:val="24"/>
        </w:rPr>
        <w:t>RavS</w:t>
      </w:r>
      <w:proofErr w:type="spellEnd"/>
      <w:r w:rsidR="00E06ADB">
        <w:rPr>
          <w:rFonts w:ascii="Times New Roman" w:hAnsi="Times New Roman"/>
          <w:sz w:val="24"/>
          <w:szCs w:val="24"/>
        </w:rPr>
        <w:t>-i</w:t>
      </w:r>
      <w:r w:rsidR="00315ED9" w:rsidRPr="005D2823">
        <w:rPr>
          <w:rFonts w:ascii="Times New Roman" w:hAnsi="Times New Roman"/>
          <w:sz w:val="24"/>
          <w:szCs w:val="24"/>
        </w:rPr>
        <w:t xml:space="preserve">. </w:t>
      </w:r>
    </w:p>
    <w:p w14:paraId="796ECD00" w14:textId="77777777" w:rsidR="00315ED9" w:rsidRDefault="00315ED9" w:rsidP="004E0EB1">
      <w:pPr>
        <w:spacing w:after="0" w:line="240" w:lineRule="auto"/>
        <w:jc w:val="both"/>
        <w:rPr>
          <w:rFonts w:ascii="Times New Roman" w:hAnsi="Times New Roman"/>
          <w:sz w:val="24"/>
        </w:rPr>
      </w:pPr>
    </w:p>
    <w:p w14:paraId="68D5DEAC" w14:textId="6425864C" w:rsidR="001A390F" w:rsidRPr="007974E5" w:rsidRDefault="00315ED9"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Punktiga 1</w:t>
      </w:r>
      <w:r w:rsidRPr="005D2823">
        <w:rPr>
          <w:rFonts w:ascii="Times New Roman" w:hAnsi="Times New Roman"/>
          <w:sz w:val="24"/>
          <w:szCs w:val="24"/>
        </w:rPr>
        <w:t xml:space="preserve"> </w:t>
      </w:r>
      <w:r w:rsidR="00505D57" w:rsidRPr="005D2823">
        <w:rPr>
          <w:rFonts w:ascii="Times New Roman" w:hAnsi="Times New Roman"/>
          <w:sz w:val="24"/>
          <w:szCs w:val="24"/>
        </w:rPr>
        <w:t xml:space="preserve">asendatakse </w:t>
      </w:r>
      <w:proofErr w:type="spellStart"/>
      <w:r w:rsidR="00505D57" w:rsidRPr="005D2823">
        <w:rPr>
          <w:rFonts w:ascii="Times New Roman" w:hAnsi="Times New Roman"/>
          <w:sz w:val="24"/>
          <w:szCs w:val="24"/>
        </w:rPr>
        <w:t>RavS</w:t>
      </w:r>
      <w:proofErr w:type="spellEnd"/>
      <w:r w:rsidR="00505D57" w:rsidRPr="005D2823">
        <w:rPr>
          <w:rFonts w:ascii="Times New Roman" w:hAnsi="Times New Roman"/>
          <w:sz w:val="24"/>
          <w:szCs w:val="24"/>
        </w:rPr>
        <w:t xml:space="preserve"> § 15 lõigete</w:t>
      </w:r>
      <w:r w:rsidR="00210E9A">
        <w:rPr>
          <w:rFonts w:ascii="Times New Roman" w:hAnsi="Times New Roman"/>
          <w:sz w:val="24"/>
          <w:szCs w:val="24"/>
        </w:rPr>
        <w:t>s 2 ja 4 sõna „Sotsia</w:t>
      </w:r>
      <w:r w:rsidR="00C47038">
        <w:rPr>
          <w:rFonts w:ascii="Times New Roman" w:hAnsi="Times New Roman"/>
          <w:sz w:val="24"/>
          <w:szCs w:val="24"/>
        </w:rPr>
        <w:t>a</w:t>
      </w:r>
      <w:r w:rsidR="00210E9A">
        <w:rPr>
          <w:rFonts w:ascii="Times New Roman" w:hAnsi="Times New Roman"/>
          <w:sz w:val="24"/>
          <w:szCs w:val="24"/>
        </w:rPr>
        <w:t xml:space="preserve">lministeerium“ sõnaga „Ravimiamet“. Muudatuse </w:t>
      </w:r>
      <w:r w:rsidR="00505D57" w:rsidRPr="005D2823">
        <w:rPr>
          <w:rFonts w:ascii="Times New Roman" w:hAnsi="Times New Roman"/>
          <w:sz w:val="24"/>
          <w:szCs w:val="24"/>
        </w:rPr>
        <w:t xml:space="preserve">kohaselt hakkab ravimite kaalutud keskmise </w:t>
      </w:r>
      <w:proofErr w:type="spellStart"/>
      <w:r w:rsidR="00505D57" w:rsidRPr="005D2823">
        <w:rPr>
          <w:rFonts w:ascii="Times New Roman" w:hAnsi="Times New Roman"/>
          <w:sz w:val="24"/>
          <w:szCs w:val="24"/>
        </w:rPr>
        <w:t>juurdehindluse</w:t>
      </w:r>
      <w:proofErr w:type="spellEnd"/>
      <w:r w:rsidR="00505D57" w:rsidRPr="005D2823">
        <w:rPr>
          <w:rFonts w:ascii="Times New Roman" w:hAnsi="Times New Roman"/>
          <w:sz w:val="24"/>
          <w:szCs w:val="24"/>
        </w:rPr>
        <w:t xml:space="preserve"> andme</w:t>
      </w:r>
      <w:r w:rsidR="00210E9A">
        <w:rPr>
          <w:rFonts w:ascii="Times New Roman" w:hAnsi="Times New Roman"/>
          <w:sz w:val="24"/>
          <w:szCs w:val="24"/>
        </w:rPr>
        <w:t>id</w:t>
      </w:r>
      <w:r w:rsidR="00505D57" w:rsidRPr="005D2823">
        <w:rPr>
          <w:rFonts w:ascii="Times New Roman" w:hAnsi="Times New Roman"/>
          <w:sz w:val="24"/>
          <w:szCs w:val="24"/>
        </w:rPr>
        <w:t xml:space="preserve"> kogum</w:t>
      </w:r>
      <w:r w:rsidR="00210E9A">
        <w:rPr>
          <w:rFonts w:ascii="Times New Roman" w:hAnsi="Times New Roman"/>
          <w:sz w:val="24"/>
          <w:szCs w:val="24"/>
        </w:rPr>
        <w:t>a</w:t>
      </w:r>
      <w:r w:rsidR="00505D57" w:rsidRPr="005D2823">
        <w:rPr>
          <w:rFonts w:ascii="Times New Roman" w:hAnsi="Times New Roman"/>
          <w:sz w:val="24"/>
          <w:szCs w:val="24"/>
        </w:rPr>
        <w:t xml:space="preserve"> ja analüüsi koostam</w:t>
      </w:r>
      <w:r w:rsidR="00210E9A">
        <w:rPr>
          <w:rFonts w:ascii="Times New Roman" w:hAnsi="Times New Roman"/>
          <w:sz w:val="24"/>
          <w:szCs w:val="24"/>
        </w:rPr>
        <w:t>a</w:t>
      </w:r>
      <w:r w:rsidR="00505D57" w:rsidRPr="005D2823">
        <w:rPr>
          <w:rFonts w:ascii="Times New Roman" w:hAnsi="Times New Roman"/>
          <w:sz w:val="24"/>
          <w:szCs w:val="24"/>
        </w:rPr>
        <w:t xml:space="preserve"> edaspidi Sotsiaalministeeriumi asemel Ravimiamet. </w:t>
      </w:r>
      <w:r w:rsidRPr="005D2823">
        <w:rPr>
          <w:rFonts w:ascii="Times New Roman" w:hAnsi="Times New Roman"/>
          <w:sz w:val="24"/>
          <w:szCs w:val="24"/>
        </w:rPr>
        <w:t xml:space="preserve">Täna koostab kaalutud keskmise </w:t>
      </w:r>
      <w:proofErr w:type="spellStart"/>
      <w:r w:rsidRPr="005D2823">
        <w:rPr>
          <w:rFonts w:ascii="Times New Roman" w:hAnsi="Times New Roman"/>
          <w:sz w:val="24"/>
          <w:szCs w:val="24"/>
        </w:rPr>
        <w:t>juurdehindluse</w:t>
      </w:r>
      <w:proofErr w:type="spellEnd"/>
      <w:r w:rsidRPr="005D2823">
        <w:rPr>
          <w:rFonts w:ascii="Times New Roman" w:hAnsi="Times New Roman"/>
          <w:sz w:val="24"/>
          <w:szCs w:val="24"/>
        </w:rPr>
        <w:t xml:space="preserve"> analüüsi Sotsiaalministeerium kord aastas esitatud andmete alusel. Kehtiva</w:t>
      </w:r>
      <w:r w:rsidR="009D5BC6">
        <w:rPr>
          <w:rFonts w:ascii="Times New Roman" w:hAnsi="Times New Roman"/>
          <w:sz w:val="24"/>
          <w:szCs w:val="24"/>
        </w:rPr>
        <w:t>s</w:t>
      </w:r>
      <w:r w:rsidRPr="005D2823">
        <w:rPr>
          <w:rFonts w:ascii="Times New Roman" w:hAnsi="Times New Roman"/>
          <w:sz w:val="24"/>
          <w:szCs w:val="24"/>
        </w:rPr>
        <w:t xml:space="preserve"> </w:t>
      </w:r>
      <w:proofErr w:type="spellStart"/>
      <w:r w:rsidR="00B953BB">
        <w:rPr>
          <w:rFonts w:ascii="Times New Roman" w:hAnsi="Times New Roman"/>
          <w:sz w:val="24"/>
          <w:szCs w:val="24"/>
        </w:rPr>
        <w:t>RavS</w:t>
      </w:r>
      <w:proofErr w:type="spellEnd"/>
      <w:r w:rsidRPr="005D2823">
        <w:rPr>
          <w:rFonts w:ascii="Times New Roman" w:hAnsi="Times New Roman"/>
          <w:sz w:val="24"/>
          <w:szCs w:val="24"/>
        </w:rPr>
        <w:t xml:space="preserve"> § 15 lõikes 4 on andmekoosseis, millised andmed hulgimüügi tegevusloa omaja peab Sotsiaalministeeriumile esitama. </w:t>
      </w:r>
    </w:p>
    <w:p w14:paraId="6FCC5A40" w14:textId="77777777" w:rsidR="001A390F" w:rsidRDefault="001A390F" w:rsidP="004E0EB1">
      <w:pPr>
        <w:spacing w:after="0" w:line="240" w:lineRule="auto"/>
        <w:jc w:val="both"/>
        <w:rPr>
          <w:rFonts w:ascii="Times New Roman" w:hAnsi="Times New Roman"/>
          <w:bCs/>
          <w:sz w:val="24"/>
        </w:rPr>
      </w:pPr>
    </w:p>
    <w:p w14:paraId="0DAF4D6D" w14:textId="116A2898" w:rsidR="001A390F" w:rsidRPr="007974E5" w:rsidRDefault="001A390F"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Sotsiaalministeeriumis on 2023. aasta novembris valminud </w:t>
      </w:r>
      <w:hyperlink r:id="rId26" w:history="1">
        <w:r w:rsidRPr="005D2823">
          <w:rPr>
            <w:rStyle w:val="Hperlink"/>
            <w:rFonts w:ascii="Times New Roman" w:hAnsi="Times New Roman"/>
            <w:sz w:val="24"/>
            <w:szCs w:val="24"/>
          </w:rPr>
          <w:t xml:space="preserve">analüüs kaalutud keskmiste </w:t>
        </w:r>
        <w:proofErr w:type="spellStart"/>
        <w:r w:rsidRPr="005D2823">
          <w:rPr>
            <w:rStyle w:val="Hperlink"/>
            <w:rFonts w:ascii="Times New Roman" w:hAnsi="Times New Roman"/>
            <w:sz w:val="24"/>
            <w:szCs w:val="24"/>
          </w:rPr>
          <w:t>juurdehindluste</w:t>
        </w:r>
        <w:proofErr w:type="spellEnd"/>
        <w:r w:rsidRPr="005D2823">
          <w:rPr>
            <w:rStyle w:val="Hperlink"/>
            <w:rFonts w:ascii="Times New Roman" w:hAnsi="Times New Roman"/>
            <w:sz w:val="24"/>
            <w:szCs w:val="24"/>
          </w:rPr>
          <w:t xml:space="preserve"> kohta ravimite hulgi- ja jaemüügil</w:t>
        </w:r>
      </w:hyperlink>
      <w:r w:rsidRPr="005D2823">
        <w:rPr>
          <w:rFonts w:ascii="Times New Roman" w:hAnsi="Times New Roman"/>
          <w:sz w:val="24"/>
          <w:szCs w:val="24"/>
        </w:rPr>
        <w:t xml:space="preserve">. Antud analüüsis leiti, et andmete esitamise ja kogumisega seotud koormuse vähendamiseks ja järelevalve tõhustamiseks tuleks kogu ravimialane aruandlus koondada ühe andmesaaja (Ravimiameti) kätte. Antud muudatusega viiaksegi ellu analüüsis toodud soovitus. </w:t>
      </w:r>
    </w:p>
    <w:p w14:paraId="04AAF84E" w14:textId="77777777" w:rsidR="00561902" w:rsidRDefault="00561902" w:rsidP="00561902">
      <w:pPr>
        <w:spacing w:after="0" w:line="240" w:lineRule="auto"/>
        <w:jc w:val="both"/>
        <w:rPr>
          <w:rFonts w:ascii="Times New Roman" w:hAnsi="Times New Roman"/>
          <w:sz w:val="24"/>
        </w:rPr>
      </w:pPr>
    </w:p>
    <w:p w14:paraId="2E048ACC" w14:textId="3E9E0E94" w:rsidR="00561902" w:rsidRPr="007974E5" w:rsidRDefault="00561902" w:rsidP="00561902">
      <w:pPr>
        <w:spacing w:after="0" w:line="240" w:lineRule="auto"/>
        <w:jc w:val="both"/>
        <w:rPr>
          <w:rFonts w:ascii="Times New Roman" w:hAnsi="Times New Roman"/>
          <w:sz w:val="24"/>
          <w:szCs w:val="24"/>
        </w:rPr>
      </w:pPr>
      <w:r w:rsidRPr="005D2823">
        <w:rPr>
          <w:rFonts w:ascii="Times New Roman" w:hAnsi="Times New Roman"/>
          <w:sz w:val="24"/>
          <w:szCs w:val="24"/>
          <w:u w:val="single"/>
        </w:rPr>
        <w:t xml:space="preserve">Punktiga </w:t>
      </w:r>
      <w:r>
        <w:rPr>
          <w:rFonts w:ascii="Times New Roman" w:hAnsi="Times New Roman"/>
          <w:sz w:val="24"/>
          <w:szCs w:val="24"/>
          <w:u w:val="single"/>
        </w:rPr>
        <w:t>2</w:t>
      </w:r>
      <w:r w:rsidRPr="005D2823">
        <w:rPr>
          <w:rFonts w:ascii="Times New Roman" w:hAnsi="Times New Roman"/>
          <w:sz w:val="24"/>
          <w:szCs w:val="24"/>
        </w:rPr>
        <w:t xml:space="preserve"> asendatakse § 33 lõikes 1</w:t>
      </w:r>
      <w:r w:rsidRPr="00E06ADB">
        <w:rPr>
          <w:rFonts w:ascii="Times New Roman" w:hAnsi="Times New Roman"/>
          <w:sz w:val="24"/>
          <w:szCs w:val="24"/>
          <w:vertAlign w:val="superscript"/>
        </w:rPr>
        <w:t>7</w:t>
      </w:r>
      <w:r w:rsidRPr="005D2823">
        <w:rPr>
          <w:rFonts w:ascii="Times New Roman" w:hAnsi="Times New Roman"/>
          <w:sz w:val="24"/>
          <w:szCs w:val="24"/>
        </w:rPr>
        <w:t xml:space="preserve"> tervishoiutöötajate registri nimetus tervishoiukorralduse infosüsteemiga. Tegemist on vigade parandamisega, kuna T</w:t>
      </w:r>
      <w:r>
        <w:rPr>
          <w:rFonts w:ascii="Times New Roman" w:hAnsi="Times New Roman"/>
          <w:sz w:val="24"/>
          <w:szCs w:val="24"/>
        </w:rPr>
        <w:t>A-</w:t>
      </w:r>
      <w:r w:rsidRPr="005D2823">
        <w:rPr>
          <w:rFonts w:ascii="Times New Roman" w:hAnsi="Times New Roman"/>
          <w:sz w:val="24"/>
          <w:szCs w:val="24"/>
        </w:rPr>
        <w:t xml:space="preserve">l on juba juunist 2022. a kasutusel tervishoiukorralduse infosüsteem, millega liideti mitu riiklikku andmekogu, sh tervishoiutöötajate register. </w:t>
      </w:r>
      <w:r>
        <w:rPr>
          <w:rFonts w:ascii="Times New Roman" w:hAnsi="Times New Roman"/>
          <w:sz w:val="24"/>
          <w:szCs w:val="24"/>
        </w:rPr>
        <w:t>S</w:t>
      </w:r>
      <w:r w:rsidRPr="005D2823">
        <w:rPr>
          <w:rFonts w:ascii="Times New Roman" w:hAnsi="Times New Roman"/>
          <w:sz w:val="24"/>
          <w:szCs w:val="24"/>
        </w:rPr>
        <w:t>ättes</w:t>
      </w:r>
      <w:r>
        <w:rPr>
          <w:rFonts w:ascii="Times New Roman" w:hAnsi="Times New Roman"/>
          <w:sz w:val="24"/>
          <w:szCs w:val="24"/>
        </w:rPr>
        <w:t xml:space="preserve"> on</w:t>
      </w:r>
      <w:r w:rsidRPr="005D2823">
        <w:rPr>
          <w:rFonts w:ascii="Times New Roman" w:hAnsi="Times New Roman"/>
          <w:sz w:val="24"/>
          <w:szCs w:val="24"/>
        </w:rPr>
        <w:t xml:space="preserve"> jäänud registri nimi parandamata. </w:t>
      </w:r>
    </w:p>
    <w:p w14:paraId="193A11F6" w14:textId="77777777" w:rsidR="001A390F" w:rsidRDefault="001A390F" w:rsidP="004E0EB1">
      <w:pPr>
        <w:spacing w:after="0" w:line="240" w:lineRule="auto"/>
        <w:jc w:val="both"/>
        <w:rPr>
          <w:rFonts w:ascii="Times New Roman" w:hAnsi="Times New Roman"/>
          <w:bCs/>
          <w:sz w:val="24"/>
        </w:rPr>
      </w:pPr>
    </w:p>
    <w:p w14:paraId="63CFC928" w14:textId="46B30663" w:rsidR="001A390F" w:rsidRPr="007974E5" w:rsidRDefault="001A390F"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 xml:space="preserve">Punktis </w:t>
      </w:r>
      <w:r w:rsidR="00561902">
        <w:rPr>
          <w:rFonts w:ascii="Times New Roman" w:hAnsi="Times New Roman"/>
          <w:sz w:val="24"/>
          <w:szCs w:val="24"/>
          <w:u w:val="single"/>
        </w:rPr>
        <w:t>3</w:t>
      </w:r>
      <w:r w:rsidRPr="005D2823">
        <w:rPr>
          <w:rFonts w:ascii="Times New Roman" w:hAnsi="Times New Roman"/>
          <w:sz w:val="24"/>
          <w:szCs w:val="24"/>
        </w:rPr>
        <w:t xml:space="preserve"> sisalduv </w:t>
      </w:r>
      <w:proofErr w:type="spellStart"/>
      <w:r w:rsidRPr="005D2823">
        <w:rPr>
          <w:rFonts w:ascii="Times New Roman" w:hAnsi="Times New Roman"/>
          <w:sz w:val="24"/>
          <w:szCs w:val="24"/>
        </w:rPr>
        <w:t>RavS</w:t>
      </w:r>
      <w:proofErr w:type="spellEnd"/>
      <w:r w:rsidRPr="005D2823">
        <w:rPr>
          <w:rFonts w:ascii="Times New Roman" w:hAnsi="Times New Roman"/>
          <w:sz w:val="24"/>
          <w:szCs w:val="24"/>
        </w:rPr>
        <w:t xml:space="preserve"> § 43 lõike 6 muutmise vajadus on tekkinud asjaolust, et hetkel kehtiva regulatsiooni kohaselt võib ravimi tootja tegeleda ka hulgimüügi</w:t>
      </w:r>
      <w:r w:rsidR="000703A8">
        <w:rPr>
          <w:rFonts w:ascii="Times New Roman" w:hAnsi="Times New Roman"/>
          <w:sz w:val="24"/>
          <w:szCs w:val="24"/>
        </w:rPr>
        <w:t>ga</w:t>
      </w:r>
      <w:r w:rsidRPr="005D2823">
        <w:rPr>
          <w:rFonts w:ascii="Times New Roman" w:hAnsi="Times New Roman"/>
          <w:sz w:val="24"/>
          <w:szCs w:val="24"/>
        </w:rPr>
        <w:t xml:space="preserve"> tegevusega ravimite osas, mille tootjaks ta ise ei ole (</w:t>
      </w:r>
      <w:proofErr w:type="spellStart"/>
      <w:r w:rsidRPr="005D2823">
        <w:rPr>
          <w:rFonts w:ascii="Times New Roman" w:hAnsi="Times New Roman"/>
          <w:sz w:val="24"/>
          <w:szCs w:val="24"/>
        </w:rPr>
        <w:t>RavS</w:t>
      </w:r>
      <w:proofErr w:type="spellEnd"/>
      <w:r w:rsidRPr="005D2823">
        <w:rPr>
          <w:rFonts w:ascii="Times New Roman" w:hAnsi="Times New Roman"/>
          <w:sz w:val="24"/>
          <w:szCs w:val="24"/>
        </w:rPr>
        <w:t xml:space="preserve"> § 26 l</w:t>
      </w:r>
      <w:r w:rsidR="009D5BC6">
        <w:rPr>
          <w:rFonts w:ascii="Times New Roman" w:hAnsi="Times New Roman"/>
          <w:sz w:val="24"/>
          <w:szCs w:val="24"/>
        </w:rPr>
        <w:t>õike</w:t>
      </w:r>
      <w:r w:rsidRPr="005D2823">
        <w:rPr>
          <w:rFonts w:ascii="Times New Roman" w:hAnsi="Times New Roman"/>
          <w:sz w:val="24"/>
          <w:szCs w:val="24"/>
        </w:rPr>
        <w:t xml:space="preserve"> 2 kohaselt peab ravimi tootmise tegevusloa omajal olema määratud selleks pädev isik). Pädev isik vastutab nii tootja omatoodangu hulgimüügi tegevuste kui ka mitte omatoodangu hulgimüügi tegevuse eest. </w:t>
      </w:r>
      <w:r w:rsidR="00AD442B">
        <w:rPr>
          <w:rFonts w:ascii="Times New Roman" w:hAnsi="Times New Roman"/>
          <w:sz w:val="24"/>
          <w:szCs w:val="24"/>
        </w:rPr>
        <w:t xml:space="preserve">Äsja </w:t>
      </w:r>
      <w:r w:rsidR="00CB36F4">
        <w:rPr>
          <w:rFonts w:ascii="Times New Roman" w:hAnsi="Times New Roman"/>
          <w:sz w:val="24"/>
          <w:szCs w:val="24"/>
        </w:rPr>
        <w:t>vastu võetud</w:t>
      </w:r>
      <w:r w:rsidRPr="005D2823">
        <w:rPr>
          <w:rFonts w:ascii="Times New Roman" w:hAnsi="Times New Roman"/>
          <w:sz w:val="24"/>
          <w:szCs w:val="24"/>
        </w:rPr>
        <w:t xml:space="preserve"> </w:t>
      </w:r>
      <w:hyperlink r:id="rId27" w:history="1">
        <w:r w:rsidR="00AD442B">
          <w:rPr>
            <w:rStyle w:val="Hperlink"/>
            <w:rFonts w:ascii="Times New Roman" w:hAnsi="Times New Roman"/>
            <w:sz w:val="24"/>
            <w:szCs w:val="24"/>
          </w:rPr>
          <w:t>ravimiseaduse</w:t>
        </w:r>
      </w:hyperlink>
      <w:r w:rsidR="00AD442B">
        <w:rPr>
          <w:rStyle w:val="Hperlink"/>
          <w:rFonts w:ascii="Times New Roman" w:hAnsi="Times New Roman"/>
          <w:sz w:val="24"/>
          <w:szCs w:val="24"/>
        </w:rPr>
        <w:t xml:space="preserve"> muudatustega</w:t>
      </w:r>
      <w:r w:rsidRPr="005D2823">
        <w:rPr>
          <w:rFonts w:ascii="Times New Roman" w:hAnsi="Times New Roman"/>
          <w:sz w:val="24"/>
          <w:szCs w:val="24"/>
        </w:rPr>
        <w:t xml:space="preserve"> viiakse ravimiseadus kooskõlla EL regulatsiooniga, mille kohaselt peab ravimi tootjal mitte omatoodangu hulgimüügiks olema ka ravimite hulgimüügiks vastav tegevusluba (eraldatud on tegevusload; tootmiseks ja oma toodangu hulgimüügiks tootmise luba ning mitte omatoodangu hulgimüügiks ravimite hulgimüügi tegevusluba). Täna kehtiva </w:t>
      </w:r>
      <w:proofErr w:type="spellStart"/>
      <w:r w:rsidRPr="005D2823">
        <w:rPr>
          <w:rFonts w:ascii="Times New Roman" w:hAnsi="Times New Roman"/>
          <w:sz w:val="24"/>
          <w:szCs w:val="24"/>
        </w:rPr>
        <w:t>RavS</w:t>
      </w:r>
      <w:proofErr w:type="spellEnd"/>
      <w:r w:rsidRPr="005D2823">
        <w:rPr>
          <w:rFonts w:ascii="Times New Roman" w:hAnsi="Times New Roman"/>
          <w:sz w:val="24"/>
          <w:szCs w:val="24"/>
        </w:rPr>
        <w:t xml:space="preserve"> § 43 l</w:t>
      </w:r>
      <w:r w:rsidR="009D5BC6">
        <w:rPr>
          <w:rFonts w:ascii="Times New Roman" w:hAnsi="Times New Roman"/>
          <w:sz w:val="24"/>
          <w:szCs w:val="24"/>
        </w:rPr>
        <w:t>õike</w:t>
      </w:r>
      <w:r w:rsidRPr="005D2823">
        <w:rPr>
          <w:rFonts w:ascii="Times New Roman" w:hAnsi="Times New Roman"/>
          <w:sz w:val="24"/>
          <w:szCs w:val="24"/>
        </w:rPr>
        <w:t xml:space="preserve"> 6 tagajärjel tekib olukord, kus senine tootmise pädev isik ei saa enam olla pädevaks isikuks hulgimüügi tegevusloa alusel. Selline regulatsioon on liigselt piirav, mistõttu tuleb </w:t>
      </w:r>
      <w:r w:rsidR="009D5BC6">
        <w:rPr>
          <w:rFonts w:ascii="Times New Roman" w:hAnsi="Times New Roman"/>
          <w:sz w:val="24"/>
          <w:szCs w:val="24"/>
        </w:rPr>
        <w:t>regulatsiooni</w:t>
      </w:r>
      <w:r w:rsidRPr="005D2823">
        <w:rPr>
          <w:rFonts w:ascii="Times New Roman" w:hAnsi="Times New Roman"/>
          <w:sz w:val="24"/>
          <w:szCs w:val="24"/>
        </w:rPr>
        <w:t xml:space="preserve"> leevenda</w:t>
      </w:r>
      <w:r w:rsidR="009D5BC6">
        <w:rPr>
          <w:rFonts w:ascii="Times New Roman" w:hAnsi="Times New Roman"/>
          <w:sz w:val="24"/>
          <w:szCs w:val="24"/>
        </w:rPr>
        <w:t>da</w:t>
      </w:r>
      <w:r w:rsidRPr="005D2823">
        <w:rPr>
          <w:rFonts w:ascii="Times New Roman" w:hAnsi="Times New Roman"/>
          <w:sz w:val="24"/>
          <w:szCs w:val="24"/>
        </w:rPr>
        <w:t xml:space="preserve">.  </w:t>
      </w:r>
    </w:p>
    <w:p w14:paraId="3564E59D" w14:textId="77777777" w:rsidR="001A390F" w:rsidRPr="002442E0" w:rsidRDefault="001A390F" w:rsidP="004E0EB1">
      <w:pPr>
        <w:spacing w:after="0" w:line="240" w:lineRule="auto"/>
        <w:jc w:val="both"/>
        <w:rPr>
          <w:rFonts w:ascii="Times New Roman" w:hAnsi="Times New Roman"/>
          <w:bCs/>
          <w:sz w:val="24"/>
        </w:rPr>
      </w:pPr>
    </w:p>
    <w:p w14:paraId="7AC988F4" w14:textId="77777777" w:rsidR="001A390F" w:rsidRPr="007974E5" w:rsidRDefault="001A390F"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Ravimi tootja poolt määratud tootmise pädev isik peab tundma ka ravimite hea turustamistava (GDP) nõudeid. Juhul, kui üks käitlemistegevustest on väiksema mahuga (nt põhitegevuseks on hulgimüük ja lisaks tehakse väikeses mahus ümbermärgistamist või väikses koguses mõne teise tootja ravimi hulgimüüki), siis ei ole ilmtingimata vaja tootmises ja hulgimüügis eraldi pädevaid isikuid. Siiski lasub ettevõtte omanikul kohustus tagada pädeva isiku töökohustuste täielik täitmine iga tegevuse juures. Tänasel päeval on olemas samale tegevusloa omajale kuuluvaid hulgimüügi ja tootmise tegevuslube, millel on sama isik pädevaks isikuks märgitud nii tootmise kui hulgimüügi osas. Sellise lahendusega seni probleeme tekkinud ei ole. </w:t>
      </w:r>
    </w:p>
    <w:p w14:paraId="2097FF70" w14:textId="77777777" w:rsidR="001A390F" w:rsidRPr="002442E0" w:rsidRDefault="001A390F" w:rsidP="004E0EB1">
      <w:pPr>
        <w:spacing w:after="0" w:line="240" w:lineRule="auto"/>
        <w:jc w:val="both"/>
        <w:rPr>
          <w:rFonts w:ascii="Times New Roman" w:hAnsi="Times New Roman"/>
          <w:bCs/>
          <w:sz w:val="24"/>
        </w:rPr>
      </w:pPr>
    </w:p>
    <w:p w14:paraId="022F3CD7" w14:textId="77777777" w:rsidR="001A390F" w:rsidRDefault="001A390F"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Siiski ei oleks mõistlik erinevate tegevusloa omajate juures samal ajal tootmise ja teises hulgimüügi pädevaks isikuks olemist võimaldada, kuna see võib kaasa tuua võimalikud nõuete rikkumised ning ebaausa konkurentsi. </w:t>
      </w:r>
    </w:p>
    <w:p w14:paraId="29BD9BC1" w14:textId="77777777" w:rsidR="00A15B14" w:rsidRDefault="00A15B14" w:rsidP="004E0EB1">
      <w:pPr>
        <w:spacing w:after="0" w:line="240" w:lineRule="auto"/>
        <w:jc w:val="both"/>
        <w:rPr>
          <w:rFonts w:ascii="Times New Roman" w:hAnsi="Times New Roman"/>
          <w:sz w:val="24"/>
          <w:szCs w:val="24"/>
        </w:rPr>
      </w:pPr>
    </w:p>
    <w:p w14:paraId="0161608A" w14:textId="07B69FE5" w:rsidR="00A15B14" w:rsidRPr="007974E5" w:rsidRDefault="00A15B14" w:rsidP="004E0EB1">
      <w:pPr>
        <w:spacing w:after="0" w:line="240" w:lineRule="auto"/>
        <w:jc w:val="both"/>
        <w:rPr>
          <w:rFonts w:ascii="Times New Roman" w:hAnsi="Times New Roman"/>
          <w:sz w:val="24"/>
          <w:szCs w:val="24"/>
        </w:rPr>
      </w:pPr>
      <w:r w:rsidRPr="009761C3">
        <w:rPr>
          <w:rFonts w:ascii="Times New Roman" w:hAnsi="Times New Roman"/>
          <w:b/>
          <w:bCs/>
          <w:sz w:val="24"/>
          <w:szCs w:val="24"/>
        </w:rPr>
        <w:t>Eelnõu §-ga 7</w:t>
      </w:r>
      <w:r>
        <w:rPr>
          <w:rFonts w:ascii="Times New Roman" w:hAnsi="Times New Roman"/>
          <w:sz w:val="24"/>
          <w:szCs w:val="24"/>
        </w:rPr>
        <w:t xml:space="preserve"> </w:t>
      </w:r>
      <w:r w:rsidRPr="00A15B14">
        <w:rPr>
          <w:rFonts w:ascii="Times New Roman" w:hAnsi="Times New Roman"/>
          <w:sz w:val="24"/>
          <w:szCs w:val="24"/>
        </w:rPr>
        <w:t xml:space="preserve">muudetakse </w:t>
      </w:r>
      <w:r w:rsidRPr="00A15B14">
        <w:rPr>
          <w:rFonts w:ascii="Times New Roman" w:hAnsi="Times New Roman"/>
          <w:sz w:val="24"/>
        </w:rPr>
        <w:t>ravimiseaduse ja tervishoiuteenuste korraldamise seaduse muutmise seadus</w:t>
      </w:r>
      <w:r>
        <w:rPr>
          <w:rFonts w:ascii="Times New Roman" w:hAnsi="Times New Roman"/>
          <w:sz w:val="24"/>
        </w:rPr>
        <w:t>t</w:t>
      </w:r>
      <w:r w:rsidRPr="00A15B14">
        <w:rPr>
          <w:rFonts w:ascii="Times New Roman" w:hAnsi="Times New Roman"/>
          <w:sz w:val="24"/>
        </w:rPr>
        <w:t xml:space="preserve"> (lähtetoetused)</w:t>
      </w:r>
      <w:r>
        <w:rPr>
          <w:rFonts w:ascii="Times New Roman" w:hAnsi="Times New Roman"/>
          <w:sz w:val="24"/>
        </w:rPr>
        <w:t xml:space="preserve">, kuna see seadus jõustub alles </w:t>
      </w:r>
      <w:r w:rsidR="009761C3">
        <w:rPr>
          <w:rFonts w:ascii="Times New Roman" w:hAnsi="Times New Roman"/>
          <w:sz w:val="24"/>
        </w:rPr>
        <w:t>0</w:t>
      </w:r>
      <w:r>
        <w:rPr>
          <w:rFonts w:ascii="Times New Roman" w:hAnsi="Times New Roman"/>
          <w:sz w:val="24"/>
        </w:rPr>
        <w:t xml:space="preserve">1.07.2024 ning sisaldab sõna „üldarstiabi“. Selleks, et jõustumata seadus saaks muudetud ning sisaldaks uut mõistet „perearstiabi“ peab selle muutma enne </w:t>
      </w:r>
      <w:r w:rsidR="009761C3">
        <w:rPr>
          <w:rFonts w:ascii="Times New Roman" w:hAnsi="Times New Roman"/>
          <w:sz w:val="24"/>
        </w:rPr>
        <w:t>0</w:t>
      </w:r>
      <w:r>
        <w:rPr>
          <w:rFonts w:ascii="Times New Roman" w:hAnsi="Times New Roman"/>
          <w:sz w:val="24"/>
        </w:rPr>
        <w:t>1.07</w:t>
      </w:r>
      <w:r w:rsidR="009761C3">
        <w:rPr>
          <w:rFonts w:ascii="Times New Roman" w:hAnsi="Times New Roman"/>
          <w:sz w:val="24"/>
        </w:rPr>
        <w:t>.2024</w:t>
      </w:r>
      <w:r>
        <w:rPr>
          <w:rFonts w:ascii="Times New Roman" w:hAnsi="Times New Roman"/>
          <w:sz w:val="24"/>
        </w:rPr>
        <w:t>.</w:t>
      </w:r>
    </w:p>
    <w:p w14:paraId="737C24C6" w14:textId="402AC0CA" w:rsidR="00315ED9" w:rsidRDefault="00315ED9" w:rsidP="004E0EB1">
      <w:pPr>
        <w:spacing w:after="0" w:line="240" w:lineRule="auto"/>
        <w:jc w:val="both"/>
        <w:rPr>
          <w:rFonts w:ascii="Times New Roman" w:hAnsi="Times New Roman"/>
          <w:sz w:val="24"/>
        </w:rPr>
      </w:pPr>
    </w:p>
    <w:p w14:paraId="68FFC475" w14:textId="70DDF936" w:rsidR="00907683" w:rsidRPr="007974E5" w:rsidRDefault="007759D6" w:rsidP="004E0EB1">
      <w:pPr>
        <w:spacing w:after="0" w:line="240" w:lineRule="auto"/>
        <w:jc w:val="both"/>
        <w:rPr>
          <w:rFonts w:ascii="Times New Roman" w:hAnsi="Times New Roman"/>
          <w:sz w:val="24"/>
          <w:szCs w:val="24"/>
        </w:rPr>
      </w:pPr>
      <w:r w:rsidRPr="009939FF">
        <w:rPr>
          <w:rFonts w:ascii="Times New Roman" w:hAnsi="Times New Roman"/>
          <w:b/>
          <w:bCs/>
          <w:sz w:val="24"/>
          <w:szCs w:val="24"/>
        </w:rPr>
        <w:t xml:space="preserve">Eelnõu §-ga </w:t>
      </w:r>
      <w:r w:rsidR="00A15B14">
        <w:rPr>
          <w:rFonts w:ascii="Times New Roman" w:hAnsi="Times New Roman"/>
          <w:b/>
          <w:bCs/>
          <w:sz w:val="24"/>
          <w:szCs w:val="24"/>
        </w:rPr>
        <w:t>8</w:t>
      </w:r>
      <w:r w:rsidRPr="005D2823">
        <w:rPr>
          <w:rFonts w:ascii="Times New Roman" w:hAnsi="Times New Roman"/>
          <w:sz w:val="24"/>
          <w:szCs w:val="24"/>
        </w:rPr>
        <w:t xml:space="preserve"> muudetakse </w:t>
      </w:r>
      <w:r w:rsidR="00E06ADB">
        <w:rPr>
          <w:rFonts w:ascii="Times New Roman" w:hAnsi="Times New Roman"/>
          <w:sz w:val="24"/>
          <w:szCs w:val="24"/>
        </w:rPr>
        <w:t>RLS-i</w:t>
      </w:r>
      <w:r w:rsidRPr="005D2823">
        <w:rPr>
          <w:rFonts w:ascii="Times New Roman" w:hAnsi="Times New Roman"/>
          <w:sz w:val="24"/>
          <w:szCs w:val="24"/>
        </w:rPr>
        <w:t xml:space="preserve">. </w:t>
      </w:r>
    </w:p>
    <w:p w14:paraId="7DB22066" w14:textId="77777777" w:rsidR="00907683" w:rsidRDefault="00907683" w:rsidP="004E0EB1">
      <w:pPr>
        <w:spacing w:after="0" w:line="240" w:lineRule="auto"/>
        <w:jc w:val="both"/>
        <w:rPr>
          <w:rFonts w:ascii="Times New Roman" w:hAnsi="Times New Roman"/>
          <w:sz w:val="24"/>
        </w:rPr>
      </w:pPr>
    </w:p>
    <w:p w14:paraId="515003C2" w14:textId="09E1D3FA" w:rsidR="00AD442B" w:rsidRDefault="00907683" w:rsidP="004E0EB1">
      <w:pPr>
        <w:spacing w:after="0" w:line="240" w:lineRule="auto"/>
        <w:jc w:val="both"/>
        <w:rPr>
          <w:rFonts w:ascii="Times New Roman" w:hAnsi="Times New Roman" w:cs="Times New Roman"/>
          <w:sz w:val="24"/>
          <w:szCs w:val="24"/>
        </w:rPr>
      </w:pPr>
      <w:r w:rsidRPr="005D2823">
        <w:rPr>
          <w:rFonts w:ascii="Times New Roman" w:hAnsi="Times New Roman"/>
          <w:sz w:val="24"/>
          <w:szCs w:val="24"/>
          <w:u w:val="single"/>
        </w:rPr>
        <w:t>Punkti</w:t>
      </w:r>
      <w:r w:rsidR="00AD442B">
        <w:rPr>
          <w:rFonts w:ascii="Times New Roman" w:hAnsi="Times New Roman"/>
          <w:sz w:val="24"/>
          <w:szCs w:val="24"/>
          <w:u w:val="single"/>
        </w:rPr>
        <w:t>de</w:t>
      </w:r>
      <w:r w:rsidRPr="005D2823">
        <w:rPr>
          <w:rFonts w:ascii="Times New Roman" w:hAnsi="Times New Roman"/>
          <w:sz w:val="24"/>
          <w:szCs w:val="24"/>
          <w:u w:val="single"/>
        </w:rPr>
        <w:t>ga 1</w:t>
      </w:r>
      <w:r w:rsidR="00AD442B">
        <w:rPr>
          <w:rFonts w:ascii="Times New Roman" w:hAnsi="Times New Roman"/>
          <w:sz w:val="24"/>
          <w:szCs w:val="24"/>
          <w:u w:val="single"/>
        </w:rPr>
        <w:t xml:space="preserve"> ja 3</w:t>
      </w:r>
      <w:r w:rsidRPr="005D2823">
        <w:rPr>
          <w:rFonts w:ascii="Times New Roman" w:hAnsi="Times New Roman"/>
          <w:sz w:val="24"/>
          <w:szCs w:val="24"/>
        </w:rPr>
        <w:t xml:space="preserve"> </w:t>
      </w:r>
      <w:r w:rsidR="00AD442B">
        <w:rPr>
          <w:rFonts w:ascii="Times New Roman" w:hAnsi="Times New Roman"/>
          <w:sz w:val="24"/>
          <w:szCs w:val="24"/>
        </w:rPr>
        <w:t xml:space="preserve">asendatakse </w:t>
      </w:r>
      <w:r w:rsidR="00AD442B" w:rsidRPr="006F15A4">
        <w:rPr>
          <w:rFonts w:ascii="Times New Roman" w:hAnsi="Times New Roman" w:cs="Times New Roman"/>
          <w:sz w:val="24"/>
          <w:szCs w:val="24"/>
        </w:rPr>
        <w:t>sõna „üldarstiabi“ sõnaga „perearstiabi“</w:t>
      </w:r>
      <w:r w:rsidR="00AD442B">
        <w:rPr>
          <w:rFonts w:ascii="Times New Roman" w:hAnsi="Times New Roman" w:cs="Times New Roman"/>
          <w:sz w:val="24"/>
          <w:szCs w:val="24"/>
        </w:rPr>
        <w:t>. Muudatus on tehniline ja selle vajadust on selgitatud eelnõu § 1 punkti 2 juures.</w:t>
      </w:r>
    </w:p>
    <w:p w14:paraId="2C07C00D" w14:textId="77777777" w:rsidR="00AD442B" w:rsidRDefault="00AD442B" w:rsidP="004E0EB1">
      <w:pPr>
        <w:spacing w:after="0" w:line="240" w:lineRule="auto"/>
        <w:jc w:val="both"/>
        <w:rPr>
          <w:rFonts w:ascii="Times New Roman" w:hAnsi="Times New Roman"/>
          <w:sz w:val="24"/>
          <w:szCs w:val="24"/>
        </w:rPr>
      </w:pPr>
    </w:p>
    <w:p w14:paraId="0B3A0024" w14:textId="13B7F310" w:rsidR="007759D6" w:rsidRPr="007974E5" w:rsidRDefault="00AD442B"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Punktiga 2</w:t>
      </w:r>
      <w:r>
        <w:rPr>
          <w:rFonts w:ascii="Times New Roman" w:hAnsi="Times New Roman"/>
          <w:sz w:val="24"/>
          <w:szCs w:val="24"/>
        </w:rPr>
        <w:t xml:space="preserve"> </w:t>
      </w:r>
      <w:r w:rsidR="00CA1E86" w:rsidRPr="005D2823">
        <w:rPr>
          <w:rFonts w:ascii="Times New Roman" w:hAnsi="Times New Roman"/>
          <w:sz w:val="24"/>
          <w:szCs w:val="24"/>
        </w:rPr>
        <w:t xml:space="preserve">täiendatakse </w:t>
      </w:r>
      <w:r w:rsidR="002F282C">
        <w:rPr>
          <w:rFonts w:ascii="Times New Roman" w:hAnsi="Times New Roman"/>
          <w:sz w:val="24"/>
          <w:szCs w:val="24"/>
        </w:rPr>
        <w:t>RLS</w:t>
      </w:r>
      <w:r w:rsidR="002F282C" w:rsidRPr="005D2823">
        <w:rPr>
          <w:rFonts w:ascii="Times New Roman" w:hAnsi="Times New Roman"/>
          <w:sz w:val="24"/>
          <w:szCs w:val="24"/>
        </w:rPr>
        <w:t xml:space="preserve"> </w:t>
      </w:r>
      <w:r w:rsidR="00CA1E86" w:rsidRPr="005D2823">
        <w:rPr>
          <w:rFonts w:ascii="Times New Roman" w:hAnsi="Times New Roman"/>
          <w:sz w:val="24"/>
          <w:szCs w:val="24"/>
        </w:rPr>
        <w:t xml:space="preserve">§ 287 lõikega 5. </w:t>
      </w:r>
      <w:r w:rsidR="008B0592" w:rsidRPr="005D2823">
        <w:rPr>
          <w:rFonts w:ascii="Times New Roman" w:hAnsi="Times New Roman"/>
          <w:sz w:val="24"/>
          <w:szCs w:val="24"/>
        </w:rPr>
        <w:t xml:space="preserve">Sügisel 2022. a võttis Riigikogu vastu psühhiaatrilise abi seaduse ja tervishoiuteenuste korraldamise seaduse muutmise seaduse - </w:t>
      </w:r>
      <w:bookmarkStart w:id="6" w:name="_Hlk152935893"/>
      <w:r w:rsidR="005D2823" w:rsidRPr="00CB36F4">
        <w:fldChar w:fldCharType="begin"/>
      </w:r>
      <w:r w:rsidR="005D2823">
        <w:instrText>HYPERLINK "https://www.riigikogu.ee/tegevus/eelnoud/eelnou/57fa0aa0-dbe4-4d85-84f0-b68824c58ed0/Ps%C3%BChhiaatrilise%20abi%20seaduse%20ja%20tervishoiuteenuste%20korraldamise%20seaduse%20muutmise%20seadus"</w:instrText>
      </w:r>
      <w:r w:rsidR="005D2823" w:rsidRPr="00CB36F4">
        <w:fldChar w:fldCharType="separate"/>
      </w:r>
      <w:r w:rsidR="008B0592" w:rsidRPr="005D2823">
        <w:rPr>
          <w:rStyle w:val="Hperlink"/>
          <w:rFonts w:ascii="Times New Roman" w:hAnsi="Times New Roman"/>
          <w:sz w:val="24"/>
          <w:szCs w:val="24"/>
        </w:rPr>
        <w:t>600 SE</w:t>
      </w:r>
      <w:r w:rsidR="005D2823" w:rsidRPr="00CB36F4">
        <w:fldChar w:fldCharType="end"/>
      </w:r>
      <w:bookmarkEnd w:id="6"/>
      <w:r w:rsidR="008B0592" w:rsidRPr="005D2823">
        <w:rPr>
          <w:rFonts w:ascii="Times New Roman" w:hAnsi="Times New Roman"/>
          <w:sz w:val="24"/>
          <w:szCs w:val="24"/>
        </w:rPr>
        <w:t xml:space="preserve">. Iseseisvate spetsialistide muudatused liideti sinna </w:t>
      </w:r>
      <w:r w:rsidR="008B0592" w:rsidRPr="005208ED">
        <w:rPr>
          <w:rFonts w:ascii="Times New Roman" w:hAnsi="Times New Roman" w:cs="Times New Roman"/>
          <w:sz w:val="24"/>
          <w:szCs w:val="24"/>
        </w:rPr>
        <w:t xml:space="preserve">muudatusettepanekutena ning </w:t>
      </w:r>
      <w:r w:rsidR="00851E7B" w:rsidRPr="005208ED">
        <w:rPr>
          <w:rFonts w:ascii="Times New Roman" w:hAnsi="Times New Roman" w:cs="Times New Roman"/>
          <w:sz w:val="24"/>
          <w:szCs w:val="24"/>
        </w:rPr>
        <w:t>lisamata jäi</w:t>
      </w:r>
      <w:r w:rsidR="008B0592" w:rsidRPr="005208ED">
        <w:rPr>
          <w:rFonts w:ascii="Times New Roman" w:hAnsi="Times New Roman" w:cs="Times New Roman"/>
          <w:sz w:val="24"/>
          <w:szCs w:val="24"/>
        </w:rPr>
        <w:t xml:space="preserve"> uue tegevusloa menetlemise eest võetav riigilõiv. </w:t>
      </w:r>
      <w:r w:rsidR="005208ED" w:rsidRPr="005208ED">
        <w:rPr>
          <w:rFonts w:ascii="Times New Roman" w:eastAsia="Times New Roman" w:hAnsi="Times New Roman" w:cs="Times New Roman"/>
          <w:sz w:val="24"/>
          <w:szCs w:val="24"/>
        </w:rPr>
        <w:t xml:space="preserve">600 SE menetlemise ajal 2022. aastal ei olnud võimalik lisanduvaid menetlustoiminguid korrektselt hinnastada, kuna seaduse vastuvõtmise ajal puudusid rakendustingimused ja infotehnoloogiline lahendus, mistõttu polnud võimalik hinnata ka tegevusloa menetlemise töömahtu. 2023. aasta kevadel, mil rakendustingimuste kavandid olid valminud, oli Riigikogu töö häiritud ja Sotsiaalministeeriumi püüdlused lisada asjasse puutuvad sätteid sobivate eelnõude juurde läksid luhta. </w:t>
      </w:r>
      <w:r w:rsidR="008B0592" w:rsidRPr="005208ED">
        <w:rPr>
          <w:rFonts w:ascii="Times New Roman" w:hAnsi="Times New Roman" w:cs="Times New Roman"/>
          <w:sz w:val="24"/>
          <w:szCs w:val="24"/>
        </w:rPr>
        <w:t>Kuna muudatused jõustusid 1. oktoobril 2023. a</w:t>
      </w:r>
      <w:r w:rsidR="00597430" w:rsidRPr="005208ED">
        <w:rPr>
          <w:rFonts w:ascii="Times New Roman" w:hAnsi="Times New Roman" w:cs="Times New Roman"/>
          <w:sz w:val="24"/>
          <w:szCs w:val="24"/>
        </w:rPr>
        <w:t>,</w:t>
      </w:r>
      <w:r w:rsidR="008B0592" w:rsidRPr="005208ED">
        <w:rPr>
          <w:rFonts w:ascii="Times New Roman" w:hAnsi="Times New Roman" w:cs="Times New Roman"/>
          <w:sz w:val="24"/>
          <w:szCs w:val="24"/>
        </w:rPr>
        <w:t xml:space="preserve"> oleks vaja riigilõiv siiski kehtestada. Tulenevalt 1. oktoobril 2023. a jõustunud muudatustest täiendatakse sätet kolme uue ravi liigiga, s.o füsioteraapia</w:t>
      </w:r>
      <w:r w:rsidR="008B0592" w:rsidRPr="005D2823">
        <w:rPr>
          <w:rFonts w:ascii="Times New Roman" w:hAnsi="Times New Roman"/>
          <w:sz w:val="24"/>
          <w:szCs w:val="24"/>
        </w:rPr>
        <w:t xml:space="preserve">, </w:t>
      </w:r>
      <w:proofErr w:type="spellStart"/>
      <w:r w:rsidR="008B0592" w:rsidRPr="005D2823">
        <w:rPr>
          <w:rFonts w:ascii="Times New Roman" w:hAnsi="Times New Roman"/>
          <w:sz w:val="24"/>
          <w:szCs w:val="24"/>
        </w:rPr>
        <w:t>logopeedilise</w:t>
      </w:r>
      <w:proofErr w:type="spellEnd"/>
      <w:r w:rsidR="008B0592" w:rsidRPr="005D2823">
        <w:rPr>
          <w:rFonts w:ascii="Times New Roman" w:hAnsi="Times New Roman"/>
          <w:sz w:val="24"/>
          <w:szCs w:val="24"/>
        </w:rPr>
        <w:t xml:space="preserve"> ravi ja psühholoogilise raviga. Sätte muutmine annab T</w:t>
      </w:r>
      <w:r w:rsidR="00B726C7">
        <w:rPr>
          <w:rFonts w:ascii="Times New Roman" w:hAnsi="Times New Roman"/>
          <w:sz w:val="24"/>
          <w:szCs w:val="24"/>
        </w:rPr>
        <w:t>A-</w:t>
      </w:r>
      <w:r w:rsidR="008B0592" w:rsidRPr="005D2823">
        <w:rPr>
          <w:rFonts w:ascii="Times New Roman" w:hAnsi="Times New Roman"/>
          <w:sz w:val="24"/>
          <w:szCs w:val="24"/>
        </w:rPr>
        <w:t xml:space="preserve">le õigusliku aluse küsida riigilõivu ka nende tervishoiuteenuste osutamiseks tegevusloa taotlemisel. Riigilõivu suurus ehk </w:t>
      </w:r>
      <w:r w:rsidR="00597430" w:rsidRPr="005D2823">
        <w:rPr>
          <w:rFonts w:ascii="Times New Roman" w:hAnsi="Times New Roman"/>
          <w:sz w:val="24"/>
          <w:szCs w:val="24"/>
        </w:rPr>
        <w:t>145</w:t>
      </w:r>
      <w:r w:rsidR="008B0592" w:rsidRPr="005D2823">
        <w:rPr>
          <w:rFonts w:ascii="Times New Roman" w:hAnsi="Times New Roman"/>
          <w:sz w:val="24"/>
          <w:szCs w:val="24"/>
        </w:rPr>
        <w:t xml:space="preserve"> eurot on samaväärne </w:t>
      </w:r>
      <w:proofErr w:type="spellStart"/>
      <w:r w:rsidR="008B0592" w:rsidRPr="005D2823">
        <w:rPr>
          <w:rFonts w:ascii="Times New Roman" w:hAnsi="Times New Roman"/>
          <w:sz w:val="24"/>
          <w:szCs w:val="24"/>
        </w:rPr>
        <w:t>õendusabi</w:t>
      </w:r>
      <w:proofErr w:type="spellEnd"/>
      <w:r w:rsidR="008B0592" w:rsidRPr="005D2823">
        <w:rPr>
          <w:rFonts w:ascii="Times New Roman" w:hAnsi="Times New Roman"/>
          <w:sz w:val="24"/>
          <w:szCs w:val="24"/>
        </w:rPr>
        <w:t xml:space="preserve"> osutamise tegevusloa lõivuga, kuna hinnatavate toimingute maht on sarnane.</w:t>
      </w:r>
    </w:p>
    <w:p w14:paraId="03739389" w14:textId="77777777" w:rsidR="00CA1E86" w:rsidRDefault="00CA1E86" w:rsidP="004E0EB1">
      <w:pPr>
        <w:spacing w:after="0" w:line="240" w:lineRule="auto"/>
        <w:jc w:val="both"/>
        <w:rPr>
          <w:rFonts w:ascii="Times New Roman" w:hAnsi="Times New Roman"/>
          <w:sz w:val="24"/>
        </w:rPr>
      </w:pPr>
    </w:p>
    <w:p w14:paraId="506FF343" w14:textId="24BD338D" w:rsidR="004D11D9" w:rsidRPr="007974E5" w:rsidRDefault="00CA1E86"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 xml:space="preserve">Punktiga </w:t>
      </w:r>
      <w:r w:rsidR="00DC1B59">
        <w:rPr>
          <w:rFonts w:ascii="Times New Roman" w:hAnsi="Times New Roman"/>
          <w:sz w:val="24"/>
          <w:szCs w:val="24"/>
          <w:u w:val="single"/>
        </w:rPr>
        <w:t>4</w:t>
      </w:r>
      <w:r w:rsidRPr="005D2823">
        <w:rPr>
          <w:rFonts w:ascii="Times New Roman" w:hAnsi="Times New Roman"/>
          <w:sz w:val="24"/>
          <w:szCs w:val="24"/>
        </w:rPr>
        <w:t xml:space="preserve"> </w:t>
      </w:r>
      <w:r w:rsidR="004D11D9" w:rsidRPr="005D2823">
        <w:rPr>
          <w:rFonts w:ascii="Times New Roman" w:hAnsi="Times New Roman"/>
          <w:sz w:val="24"/>
          <w:szCs w:val="24"/>
        </w:rPr>
        <w:t xml:space="preserve">täiendatakse </w:t>
      </w:r>
      <w:r w:rsidR="00490744">
        <w:rPr>
          <w:rFonts w:ascii="Times New Roman" w:hAnsi="Times New Roman"/>
          <w:sz w:val="24"/>
          <w:szCs w:val="24"/>
        </w:rPr>
        <w:t>RLS-i</w:t>
      </w:r>
      <w:r w:rsidR="00490744" w:rsidRPr="005D2823">
        <w:rPr>
          <w:rFonts w:ascii="Times New Roman" w:hAnsi="Times New Roman"/>
          <w:sz w:val="24"/>
          <w:szCs w:val="24"/>
        </w:rPr>
        <w:t xml:space="preserve"> </w:t>
      </w:r>
      <w:r w:rsidR="004D11D9" w:rsidRPr="005D2823">
        <w:rPr>
          <w:rFonts w:ascii="Times New Roman" w:hAnsi="Times New Roman"/>
          <w:sz w:val="24"/>
          <w:szCs w:val="24"/>
        </w:rPr>
        <w:t>§-ga 298</w:t>
      </w:r>
      <w:r w:rsidR="004D11D9" w:rsidRPr="005D2823">
        <w:rPr>
          <w:rFonts w:ascii="Times New Roman" w:hAnsi="Times New Roman"/>
          <w:sz w:val="24"/>
          <w:szCs w:val="24"/>
          <w:vertAlign w:val="superscript"/>
        </w:rPr>
        <w:t>4</w:t>
      </w:r>
      <w:r w:rsidR="004D11D9" w:rsidRPr="005D2823">
        <w:rPr>
          <w:rFonts w:ascii="Times New Roman" w:hAnsi="Times New Roman"/>
          <w:sz w:val="24"/>
          <w:szCs w:val="24"/>
        </w:rPr>
        <w:t>, millega kehtestatakse riigilõivud tubakatoote ja tubakatootega seonduva</w:t>
      </w:r>
      <w:r w:rsidR="00C6764A">
        <w:rPr>
          <w:rFonts w:ascii="Times New Roman" w:hAnsi="Times New Roman"/>
          <w:sz w:val="24"/>
          <w:szCs w:val="24"/>
        </w:rPr>
        <w:t>st</w:t>
      </w:r>
      <w:r w:rsidR="004D11D9" w:rsidRPr="005D2823">
        <w:rPr>
          <w:rFonts w:ascii="Times New Roman" w:hAnsi="Times New Roman"/>
          <w:sz w:val="24"/>
          <w:szCs w:val="24"/>
        </w:rPr>
        <w:t xml:space="preserve"> toote</w:t>
      </w:r>
      <w:r w:rsidR="00C6764A">
        <w:rPr>
          <w:rFonts w:ascii="Times New Roman" w:hAnsi="Times New Roman"/>
          <w:sz w:val="24"/>
          <w:szCs w:val="24"/>
        </w:rPr>
        <w:t>st ning nende</w:t>
      </w:r>
      <w:r w:rsidR="004D11D9" w:rsidRPr="005D2823">
        <w:rPr>
          <w:rFonts w:ascii="Times New Roman" w:hAnsi="Times New Roman"/>
          <w:sz w:val="24"/>
          <w:szCs w:val="24"/>
        </w:rPr>
        <w:t xml:space="preserve"> koostisest teavitamisele. Tubakatoodete importija või tootja esitab T</w:t>
      </w:r>
      <w:r w:rsidR="00B726C7">
        <w:rPr>
          <w:rFonts w:ascii="Times New Roman" w:hAnsi="Times New Roman"/>
          <w:sz w:val="24"/>
          <w:szCs w:val="24"/>
        </w:rPr>
        <w:t>A-</w:t>
      </w:r>
      <w:r w:rsidR="004D11D9" w:rsidRPr="005D2823">
        <w:rPr>
          <w:rFonts w:ascii="Times New Roman" w:hAnsi="Times New Roman"/>
          <w:sz w:val="24"/>
          <w:szCs w:val="24"/>
        </w:rPr>
        <w:t xml:space="preserve">le enne uue või muudetud tubakatoote </w:t>
      </w:r>
      <w:proofErr w:type="spellStart"/>
      <w:r w:rsidR="004D11D9" w:rsidRPr="005D2823">
        <w:rPr>
          <w:rFonts w:ascii="Times New Roman" w:hAnsi="Times New Roman"/>
          <w:sz w:val="24"/>
          <w:szCs w:val="24"/>
        </w:rPr>
        <w:t>turuleviimist</w:t>
      </w:r>
      <w:proofErr w:type="spellEnd"/>
      <w:r w:rsidR="004D11D9" w:rsidRPr="005D2823">
        <w:rPr>
          <w:rFonts w:ascii="Times New Roman" w:hAnsi="Times New Roman"/>
          <w:sz w:val="24"/>
          <w:szCs w:val="24"/>
        </w:rPr>
        <w:t xml:space="preserve"> tootemarkide ja -liikide kaupa elektroonilises vormis teavituse. Tubakatoodete ja tubakatoodetega seonduvate toodete koostisest teavitamise nõuded on sätestatud </w:t>
      </w:r>
      <w:proofErr w:type="spellStart"/>
      <w:r w:rsidR="00F254DC">
        <w:rPr>
          <w:rFonts w:ascii="Times New Roman" w:hAnsi="Times New Roman"/>
          <w:sz w:val="24"/>
          <w:szCs w:val="24"/>
        </w:rPr>
        <w:t>TubS</w:t>
      </w:r>
      <w:proofErr w:type="spellEnd"/>
      <w:r w:rsidR="00F254DC" w:rsidRPr="005D2823">
        <w:rPr>
          <w:rFonts w:ascii="Times New Roman" w:hAnsi="Times New Roman"/>
          <w:sz w:val="24"/>
          <w:szCs w:val="24"/>
        </w:rPr>
        <w:t xml:space="preserve"> </w:t>
      </w:r>
      <w:r w:rsidR="004D11D9" w:rsidRPr="005D2823">
        <w:rPr>
          <w:rFonts w:ascii="Times New Roman" w:hAnsi="Times New Roman"/>
          <w:sz w:val="24"/>
          <w:szCs w:val="24"/>
        </w:rPr>
        <w:t>§-des 10</w:t>
      </w:r>
      <w:r w:rsidR="00F254DC">
        <w:rPr>
          <w:rFonts w:ascii="Times New Roman" w:hAnsi="Times New Roman"/>
          <w:sz w:val="24"/>
          <w:szCs w:val="24"/>
        </w:rPr>
        <w:t>–</w:t>
      </w:r>
      <w:r w:rsidR="004D11D9" w:rsidRPr="005D2823">
        <w:rPr>
          <w:rFonts w:ascii="Times New Roman" w:hAnsi="Times New Roman"/>
          <w:sz w:val="24"/>
          <w:szCs w:val="24"/>
        </w:rPr>
        <w:t>10</w:t>
      </w:r>
      <w:r w:rsidR="004D11D9" w:rsidRPr="005D2823">
        <w:rPr>
          <w:rFonts w:ascii="Times New Roman" w:hAnsi="Times New Roman"/>
          <w:sz w:val="24"/>
          <w:szCs w:val="24"/>
          <w:vertAlign w:val="superscript"/>
        </w:rPr>
        <w:t>3</w:t>
      </w:r>
      <w:r w:rsidR="004D11D9" w:rsidRPr="005D2823">
        <w:rPr>
          <w:rFonts w:ascii="Times New Roman" w:hAnsi="Times New Roman"/>
          <w:sz w:val="24"/>
          <w:szCs w:val="24"/>
        </w:rPr>
        <w:t>. Teavituse esitamisel tasutakse riigilõivu 740 eurot.</w:t>
      </w:r>
    </w:p>
    <w:p w14:paraId="71D4445A" w14:textId="77777777" w:rsidR="004D11D9" w:rsidRPr="004D11D9" w:rsidRDefault="004D11D9" w:rsidP="004E0EB1">
      <w:pPr>
        <w:spacing w:after="0" w:line="240" w:lineRule="auto"/>
        <w:jc w:val="both"/>
        <w:rPr>
          <w:rFonts w:ascii="Times New Roman" w:hAnsi="Times New Roman"/>
          <w:bCs/>
          <w:sz w:val="24"/>
        </w:rPr>
      </w:pPr>
    </w:p>
    <w:p w14:paraId="774F29ED" w14:textId="18ED6FC3" w:rsidR="004D11D9"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Tubakatoodetest ja tubakatoodetega seonduvate toodete teavitamise nõue tuleneb direktiivist 2014/40/EL ja on juba kehtiv nõue. Komisjoni rakendusotsus (EL) 2015/2186, 25. november 2015, millega kehtestatakse tubakatooteid käsitleva teabe esitamise ja kättesaadavaks tegemise vorm preambul 7 kohaselt on direktiiviga 2014/40/EL nõutud andmete kogumine, õigsuse kontrollimine, asjakohane analüüsimine, säilitamine ja levitamine on täielikult liikmesriikide vastutusel.</w:t>
      </w:r>
    </w:p>
    <w:p w14:paraId="33086568" w14:textId="77777777" w:rsidR="004D11D9" w:rsidRPr="004D11D9" w:rsidRDefault="004D11D9" w:rsidP="004E0EB1">
      <w:pPr>
        <w:spacing w:after="0" w:line="240" w:lineRule="auto"/>
        <w:jc w:val="both"/>
        <w:rPr>
          <w:rFonts w:ascii="Times New Roman" w:hAnsi="Times New Roman"/>
          <w:bCs/>
          <w:sz w:val="24"/>
        </w:rPr>
      </w:pPr>
    </w:p>
    <w:p w14:paraId="64270771" w14:textId="77777777" w:rsidR="004D11D9"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Vajalike andmete kogumiseks tehtava teavituse administratiivsete kulude ja sisulise hindamisega liikmesriigile tekkivate kulutuste eest on liikmesriikidel õigus küsida direktiivi artikkel 5 punkt 8 kohaselt liikmesriikidele esitatava teabe kättesaamise, hoidmise, töötlemise, analüüsimise ja avaldamise eest tubakatoodete tootjatelt ja importijatelt proportsionaalset tasu.</w:t>
      </w:r>
    </w:p>
    <w:p w14:paraId="485570E3" w14:textId="77777777" w:rsidR="004D11D9" w:rsidRPr="004D11D9" w:rsidRDefault="004D11D9" w:rsidP="004E0EB1">
      <w:pPr>
        <w:spacing w:after="0" w:line="240" w:lineRule="auto"/>
        <w:jc w:val="both"/>
        <w:rPr>
          <w:rFonts w:ascii="Times New Roman" w:hAnsi="Times New Roman"/>
          <w:bCs/>
          <w:sz w:val="24"/>
        </w:rPr>
      </w:pPr>
    </w:p>
    <w:p w14:paraId="10D89174" w14:textId="2D8D26C7" w:rsidR="004D11D9"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Kuid algselt </w:t>
      </w:r>
      <w:r w:rsidR="0066C546" w:rsidRPr="005D2823">
        <w:rPr>
          <w:rFonts w:ascii="Times New Roman" w:hAnsi="Times New Roman"/>
          <w:sz w:val="24"/>
          <w:szCs w:val="24"/>
        </w:rPr>
        <w:t xml:space="preserve">teavitamise </w:t>
      </w:r>
      <w:r w:rsidRPr="005D2823">
        <w:rPr>
          <w:rFonts w:ascii="Times New Roman" w:hAnsi="Times New Roman"/>
          <w:sz w:val="24"/>
          <w:szCs w:val="24"/>
        </w:rPr>
        <w:t xml:space="preserve">nõude kehtestamisel ei kehtestatud koheselt riigilõive ja tasusid, kuna teavituste hulka hinnati eelnevate perioodide teavituste hulga põhjal ebapiisavaks, et oleks mõistlik kehtestada riigilõivud. Samuti ei suudetud hinnata tegelikkusele vastavaks teavituste läbivaatamise ja hindamisega ning </w:t>
      </w:r>
      <w:proofErr w:type="spellStart"/>
      <w:r w:rsidRPr="005D2823">
        <w:rPr>
          <w:rFonts w:ascii="Times New Roman" w:hAnsi="Times New Roman"/>
          <w:sz w:val="24"/>
          <w:szCs w:val="24"/>
        </w:rPr>
        <w:t>teavitajatega</w:t>
      </w:r>
      <w:proofErr w:type="spellEnd"/>
      <w:r w:rsidRPr="005D2823">
        <w:rPr>
          <w:rFonts w:ascii="Times New Roman" w:hAnsi="Times New Roman"/>
          <w:sz w:val="24"/>
          <w:szCs w:val="24"/>
        </w:rPr>
        <w:t xml:space="preserve"> suhtlemisega seotud tööaja kulu. Eeldused seati aastal 2014 turul olnud toodete arvu järgi, mis ei vasta enam tänase päeva turuolukorrale, kus elektrooniliste sigarettide arv turul erineb kunagi prognoostust väga suures ulatuses. Kui prognooside tegemisel oli erinevaid tooteid </w:t>
      </w:r>
      <w:r w:rsidR="00C6764A">
        <w:rPr>
          <w:rFonts w:ascii="Times New Roman" w:hAnsi="Times New Roman"/>
          <w:sz w:val="24"/>
          <w:szCs w:val="24"/>
        </w:rPr>
        <w:t xml:space="preserve">Eesti turul </w:t>
      </w:r>
      <w:r w:rsidR="40CEF4AD" w:rsidRPr="00CB36F4">
        <w:rPr>
          <w:rFonts w:ascii="Times New Roman" w:hAnsi="Times New Roman"/>
          <w:sz w:val="24"/>
          <w:szCs w:val="24"/>
        </w:rPr>
        <w:t>ligikaudu</w:t>
      </w:r>
      <w:r w:rsidRPr="005D2823">
        <w:rPr>
          <w:rFonts w:ascii="Times New Roman" w:hAnsi="Times New Roman"/>
          <w:sz w:val="24"/>
          <w:szCs w:val="24"/>
        </w:rPr>
        <w:t xml:space="preserve"> 100, siis hetkel on kehtivaid teavitus üle 46 000. Teavituste kontrollimise ja läbivaatamisega tekivad T</w:t>
      </w:r>
      <w:r w:rsidR="00B726C7">
        <w:rPr>
          <w:rFonts w:ascii="Times New Roman" w:hAnsi="Times New Roman"/>
          <w:sz w:val="24"/>
          <w:szCs w:val="24"/>
        </w:rPr>
        <w:t>A-</w:t>
      </w:r>
      <w:r w:rsidRPr="005D2823">
        <w:rPr>
          <w:rFonts w:ascii="Times New Roman" w:hAnsi="Times New Roman"/>
          <w:sz w:val="24"/>
          <w:szCs w:val="24"/>
        </w:rPr>
        <w:t>le märkimisväärsed kulud</w:t>
      </w:r>
      <w:r w:rsidR="40CEF4AD" w:rsidRPr="005D2823">
        <w:rPr>
          <w:rFonts w:ascii="Times New Roman" w:hAnsi="Times New Roman"/>
          <w:sz w:val="24"/>
          <w:szCs w:val="24"/>
        </w:rPr>
        <w:t>, mis on</w:t>
      </w:r>
      <w:r w:rsidRPr="005D2823">
        <w:rPr>
          <w:rFonts w:ascii="Times New Roman" w:hAnsi="Times New Roman"/>
          <w:sz w:val="24"/>
          <w:szCs w:val="24"/>
        </w:rPr>
        <w:t xml:space="preserve"> nii teavitustega </w:t>
      </w:r>
      <w:r w:rsidR="244059B2" w:rsidRPr="005D2823">
        <w:rPr>
          <w:rFonts w:ascii="Times New Roman" w:hAnsi="Times New Roman"/>
          <w:sz w:val="24"/>
          <w:szCs w:val="24"/>
        </w:rPr>
        <w:t xml:space="preserve">otseselt </w:t>
      </w:r>
      <w:r w:rsidRPr="005D2823">
        <w:rPr>
          <w:rFonts w:ascii="Times New Roman" w:hAnsi="Times New Roman"/>
          <w:sz w:val="24"/>
          <w:szCs w:val="24"/>
        </w:rPr>
        <w:t xml:space="preserve">seonduv tööjõukulu, kui ka IT ja administratiivsed kulud. Toodete teavitamisega seotud kulud peavad täielikult kandma tooteid turule toovad ettevõtjad, tegemist on nende ettevõtluskuludega ning nende kulude katmist riigi poolt ei saa aktsepteerida ning eraldi tuleb rõhutada vastuolu, mis tuleneb tubaka- ja nikotiinitoodete tervist kahjustavast olemusest. Algselt hinnati teavitustega seonduvat töömahtu alla 0,5 ametikoha koormusena. Tegelikkus on näidanud töömahu suuruseks vähemalt 2,5 ametikoha töömahtu. Eesti on ainuke liikmesriik kes ei ole toodete teavitamise eest kehtestanud lõive ja tasusid. </w:t>
      </w:r>
    </w:p>
    <w:p w14:paraId="5F50D293" w14:textId="77777777" w:rsidR="004D11D9" w:rsidRPr="004D11D9" w:rsidRDefault="004D11D9" w:rsidP="004E0EB1">
      <w:pPr>
        <w:spacing w:after="0" w:line="240" w:lineRule="auto"/>
        <w:jc w:val="both"/>
        <w:rPr>
          <w:rFonts w:ascii="Times New Roman" w:hAnsi="Times New Roman"/>
          <w:bCs/>
          <w:sz w:val="24"/>
        </w:rPr>
      </w:pPr>
    </w:p>
    <w:p w14:paraId="3AAB3D86" w14:textId="55C3A974" w:rsidR="004D11D9"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Mitmetes liikmesriikides on teavitamise eest kehtestatud tasud, mis erinevad riigiti nii suuruse kui ka tasude struktuuri poolest. Näidetena mõned teistes liikmesriikides kehtestatud tasud. Rootsis on kehtestatud tasu teavitamise ja teavituse muudatuse eest 10 500 Rootsi krooni</w:t>
      </w:r>
      <w:r w:rsidRPr="005D2823">
        <w:rPr>
          <w:rFonts w:ascii="Times New Roman" w:hAnsi="Times New Roman"/>
          <w:sz w:val="24"/>
          <w:szCs w:val="24"/>
          <w:vertAlign w:val="superscript"/>
        </w:rPr>
        <w:footnoteReference w:id="2"/>
      </w:r>
      <w:r w:rsidRPr="005D2823">
        <w:rPr>
          <w:rFonts w:ascii="Times New Roman" w:hAnsi="Times New Roman"/>
          <w:sz w:val="24"/>
          <w:szCs w:val="24"/>
        </w:rPr>
        <w:t xml:space="preserve">, see tähendab mistahes muudatus ja aruande lisamine on kõik sama </w:t>
      </w:r>
      <w:r w:rsidR="00B93FE0">
        <w:rPr>
          <w:rFonts w:ascii="Times New Roman" w:hAnsi="Times New Roman"/>
          <w:sz w:val="24"/>
          <w:szCs w:val="24"/>
        </w:rPr>
        <w:t>suure tasu eest</w:t>
      </w:r>
      <w:r w:rsidRPr="005D2823">
        <w:rPr>
          <w:rFonts w:ascii="Times New Roman" w:hAnsi="Times New Roman"/>
          <w:sz w:val="24"/>
          <w:szCs w:val="24"/>
        </w:rPr>
        <w:t xml:space="preserve">. Taanis on toodetest esmakordse teavitamise tasu </w:t>
      </w:r>
      <w:r w:rsidR="00FB21CA">
        <w:rPr>
          <w:rFonts w:ascii="Times New Roman" w:hAnsi="Times New Roman"/>
          <w:sz w:val="24"/>
          <w:szCs w:val="24"/>
        </w:rPr>
        <w:t xml:space="preserve">15 000 </w:t>
      </w:r>
      <w:r w:rsidRPr="005D2823">
        <w:rPr>
          <w:rFonts w:ascii="Times New Roman" w:hAnsi="Times New Roman"/>
          <w:sz w:val="24"/>
          <w:szCs w:val="24"/>
        </w:rPr>
        <w:t xml:space="preserve">Taani krooni, teavituse </w:t>
      </w:r>
      <w:r w:rsidR="3BAA5404" w:rsidRPr="005D2823">
        <w:rPr>
          <w:rFonts w:ascii="Times New Roman" w:hAnsi="Times New Roman"/>
          <w:sz w:val="24"/>
          <w:szCs w:val="24"/>
        </w:rPr>
        <w:t xml:space="preserve">hoidmise </w:t>
      </w:r>
      <w:r w:rsidRPr="005D2823">
        <w:rPr>
          <w:rFonts w:ascii="Times New Roman" w:hAnsi="Times New Roman"/>
          <w:sz w:val="24"/>
          <w:szCs w:val="24"/>
        </w:rPr>
        <w:t>aastane tasu 1</w:t>
      </w:r>
      <w:r w:rsidR="00FB21CA">
        <w:rPr>
          <w:rFonts w:ascii="Times New Roman" w:hAnsi="Times New Roman"/>
          <w:sz w:val="24"/>
          <w:szCs w:val="24"/>
        </w:rPr>
        <w:t>5</w:t>
      </w:r>
      <w:r w:rsidRPr="005D2823">
        <w:rPr>
          <w:rFonts w:ascii="Times New Roman" w:hAnsi="Times New Roman"/>
          <w:sz w:val="24"/>
          <w:szCs w:val="24"/>
        </w:rPr>
        <w:t> </w:t>
      </w:r>
      <w:r w:rsidR="00FB21CA">
        <w:rPr>
          <w:rFonts w:ascii="Times New Roman" w:hAnsi="Times New Roman"/>
          <w:sz w:val="24"/>
          <w:szCs w:val="24"/>
        </w:rPr>
        <w:t>0</w:t>
      </w:r>
      <w:r w:rsidRPr="005D2823">
        <w:rPr>
          <w:rFonts w:ascii="Times New Roman" w:hAnsi="Times New Roman"/>
          <w:sz w:val="24"/>
          <w:szCs w:val="24"/>
        </w:rPr>
        <w:t>00 Taani krooni</w:t>
      </w:r>
      <w:r w:rsidRPr="005D2823">
        <w:rPr>
          <w:rFonts w:ascii="Times New Roman" w:hAnsi="Times New Roman"/>
          <w:sz w:val="24"/>
          <w:szCs w:val="24"/>
          <w:vertAlign w:val="superscript"/>
        </w:rPr>
        <w:footnoteReference w:id="3"/>
      </w:r>
      <w:r w:rsidRPr="005D2823">
        <w:rPr>
          <w:rFonts w:ascii="Times New Roman" w:hAnsi="Times New Roman"/>
          <w:sz w:val="24"/>
          <w:szCs w:val="24"/>
        </w:rPr>
        <w:t>. Soomes on teavituse riigilõiv 150 eurot kõikide teavituste liikide kohta, kuid sellele lisanduvad erinevad tasud (müügikohtade litsentside tasud 500 kuni 1000 eurot müügikoha kohta aastas, koostisosade hindamine 300 eurot hinnatud koostisaine kohta, emissioonide mõõtmise aruande kinnitamine 1500 eurot toote kohta, tubakatoodete järelevalve läbiviimiseks mõeldud tasu 300 kuni 70 000 eurot tootja või importija kohta, sõltuvalt müügimahtudest).</w:t>
      </w:r>
      <w:r w:rsidRPr="005D2823">
        <w:rPr>
          <w:rFonts w:ascii="Times New Roman" w:hAnsi="Times New Roman"/>
          <w:sz w:val="24"/>
          <w:szCs w:val="24"/>
          <w:vertAlign w:val="superscript"/>
        </w:rPr>
        <w:footnoteReference w:id="4"/>
      </w:r>
      <w:r w:rsidRPr="005D2823">
        <w:rPr>
          <w:rFonts w:ascii="Times New Roman" w:hAnsi="Times New Roman"/>
          <w:sz w:val="24"/>
          <w:szCs w:val="24"/>
        </w:rPr>
        <w:t xml:space="preserve"> Belgias on tootest teavitamise tasud 4 000 eurot toote kohta, teavituse hoidmise eest aastane tasu 125 eurot.</w:t>
      </w:r>
      <w:r w:rsidRPr="005D2823">
        <w:rPr>
          <w:rFonts w:ascii="Times New Roman" w:hAnsi="Times New Roman"/>
          <w:sz w:val="24"/>
          <w:szCs w:val="24"/>
          <w:vertAlign w:val="superscript"/>
        </w:rPr>
        <w:footnoteReference w:id="5"/>
      </w:r>
      <w:r w:rsidRPr="005D2823">
        <w:rPr>
          <w:rFonts w:ascii="Times New Roman" w:hAnsi="Times New Roman"/>
          <w:sz w:val="24"/>
          <w:szCs w:val="24"/>
        </w:rPr>
        <w:t xml:space="preserve"> </w:t>
      </w:r>
    </w:p>
    <w:p w14:paraId="56641BA4" w14:textId="77777777" w:rsidR="004D11D9" w:rsidRPr="004D11D9" w:rsidRDefault="004D11D9" w:rsidP="004E0EB1">
      <w:pPr>
        <w:spacing w:after="0" w:line="240" w:lineRule="auto"/>
        <w:jc w:val="both"/>
        <w:rPr>
          <w:rFonts w:ascii="Times New Roman" w:hAnsi="Times New Roman"/>
          <w:bCs/>
          <w:sz w:val="24"/>
        </w:rPr>
      </w:pPr>
    </w:p>
    <w:p w14:paraId="598533E0" w14:textId="638E9AB7" w:rsidR="004D11D9"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Tubakatoote ja tubakatootega seonduva toote teavituse muudatuse eest tasutakse samas summas riigilõivu kui esmase teavituse korral. Teavituse muudatuste puhul on Tervisametil sarnaselt esmase teavitusega vajalik üle kontrollida kogu andmete hulk, sest praktikast on ilmnenud, et teavituses kontaktandmete muutmise puhul tehakse ka teisi muudatusi ning see vajab eraldi täiendata kontrollimist, kas teavituses ei ole muudetud ka teisi toodet puudutavaid andmeid. </w:t>
      </w:r>
      <w:r w:rsidR="020F22C8" w:rsidRPr="00CB36F4">
        <w:rPr>
          <w:rFonts w:ascii="Times New Roman" w:eastAsia="Times New Roman" w:hAnsi="Times New Roman" w:cs="Times New Roman"/>
          <w:sz w:val="24"/>
          <w:szCs w:val="24"/>
        </w:rPr>
        <w:t>Sisuliselt tuleb TA-l iga muudatuse korral kogu teavitus veelkord korralikult läbi vaadata, sest muidu ei selgu muudatuse sisu. S</w:t>
      </w:r>
      <w:r w:rsidR="1B10D5C1" w:rsidRPr="00CB36F4">
        <w:rPr>
          <w:rFonts w:ascii="Times New Roman" w:eastAsia="Times New Roman" w:hAnsi="Times New Roman" w:cs="Times New Roman"/>
          <w:sz w:val="24"/>
          <w:szCs w:val="24"/>
        </w:rPr>
        <w:t>ee t</w:t>
      </w:r>
      <w:r w:rsidR="74BA429C" w:rsidRPr="00CB36F4">
        <w:rPr>
          <w:rFonts w:ascii="Times New Roman" w:eastAsia="Times New Roman" w:hAnsi="Times New Roman" w:cs="Times New Roman"/>
          <w:sz w:val="24"/>
          <w:szCs w:val="24"/>
        </w:rPr>
        <w:t>ä</w:t>
      </w:r>
      <w:r w:rsidR="1B10D5C1" w:rsidRPr="00CB36F4">
        <w:rPr>
          <w:rFonts w:ascii="Times New Roman" w:eastAsia="Times New Roman" w:hAnsi="Times New Roman" w:cs="Times New Roman"/>
          <w:sz w:val="24"/>
          <w:szCs w:val="24"/>
        </w:rPr>
        <w:t>h</w:t>
      </w:r>
      <w:r w:rsidR="74BA429C" w:rsidRPr="00CB36F4">
        <w:rPr>
          <w:rFonts w:ascii="Times New Roman" w:eastAsia="Times New Roman" w:hAnsi="Times New Roman" w:cs="Times New Roman"/>
          <w:sz w:val="24"/>
          <w:szCs w:val="24"/>
        </w:rPr>
        <w:t xml:space="preserve">endab seda, et </w:t>
      </w:r>
      <w:r w:rsidR="020F22C8" w:rsidRPr="00CB36F4">
        <w:rPr>
          <w:rFonts w:ascii="Times New Roman" w:eastAsia="Times New Roman" w:hAnsi="Times New Roman" w:cs="Times New Roman"/>
          <w:sz w:val="24"/>
          <w:szCs w:val="24"/>
        </w:rPr>
        <w:t xml:space="preserve">kõik read uues ja eelnevas teavituses tuleb üle kontrollida, et teha kindlaks, kas toote koostist ei </w:t>
      </w:r>
      <w:r w:rsidR="74BA429C" w:rsidRPr="00CB36F4">
        <w:rPr>
          <w:rFonts w:ascii="Times New Roman" w:eastAsia="Times New Roman" w:hAnsi="Times New Roman" w:cs="Times New Roman"/>
          <w:sz w:val="24"/>
          <w:szCs w:val="24"/>
        </w:rPr>
        <w:t xml:space="preserve">ole </w:t>
      </w:r>
      <w:r w:rsidR="020F22C8" w:rsidRPr="00CB36F4">
        <w:rPr>
          <w:rFonts w:ascii="Times New Roman" w:eastAsia="Times New Roman" w:hAnsi="Times New Roman" w:cs="Times New Roman"/>
          <w:sz w:val="24"/>
          <w:szCs w:val="24"/>
        </w:rPr>
        <w:t xml:space="preserve">muudetud. </w:t>
      </w:r>
      <w:r w:rsidR="2717BD28" w:rsidRPr="00CB36F4">
        <w:rPr>
          <w:rFonts w:ascii="Times New Roman" w:eastAsia="Times New Roman" w:hAnsi="Times New Roman" w:cs="Times New Roman"/>
          <w:sz w:val="24"/>
          <w:szCs w:val="24"/>
        </w:rPr>
        <w:t xml:space="preserve">Andmete esitamise </w:t>
      </w:r>
      <w:proofErr w:type="spellStart"/>
      <w:r w:rsidR="2717BD28" w:rsidRPr="00CB36F4">
        <w:rPr>
          <w:rFonts w:ascii="Times New Roman" w:eastAsia="Times New Roman" w:hAnsi="Times New Roman" w:cs="Times New Roman"/>
          <w:sz w:val="24"/>
          <w:szCs w:val="24"/>
        </w:rPr>
        <w:t>ühisportaalis</w:t>
      </w:r>
      <w:proofErr w:type="spellEnd"/>
      <w:r w:rsidR="2717BD28" w:rsidRPr="00CB36F4">
        <w:rPr>
          <w:rFonts w:ascii="Times New Roman" w:eastAsia="Times New Roman" w:hAnsi="Times New Roman" w:cs="Times New Roman"/>
          <w:sz w:val="24"/>
          <w:szCs w:val="24"/>
        </w:rPr>
        <w:t xml:space="preserve"> (</w:t>
      </w:r>
      <w:r w:rsidR="34E4206F" w:rsidRPr="00CB36F4">
        <w:rPr>
          <w:rFonts w:ascii="Times New Roman" w:eastAsia="Times New Roman" w:hAnsi="Times New Roman" w:cs="Times New Roman"/>
          <w:sz w:val="24"/>
          <w:szCs w:val="24"/>
        </w:rPr>
        <w:t>E</w:t>
      </w:r>
      <w:r w:rsidR="020F22C8" w:rsidRPr="00CB36F4">
        <w:rPr>
          <w:rFonts w:ascii="Times New Roman" w:eastAsia="Times New Roman" w:hAnsi="Times New Roman" w:cs="Times New Roman"/>
          <w:sz w:val="24"/>
          <w:szCs w:val="24"/>
        </w:rPr>
        <w:t>U-CEG portaalis</w:t>
      </w:r>
      <w:r w:rsidR="5172452A" w:rsidRPr="00CB36F4">
        <w:rPr>
          <w:rFonts w:ascii="Times New Roman" w:eastAsia="Times New Roman" w:hAnsi="Times New Roman" w:cs="Times New Roman"/>
          <w:sz w:val="24"/>
          <w:szCs w:val="24"/>
        </w:rPr>
        <w:t>)</w:t>
      </w:r>
      <w:r w:rsidR="020F22C8" w:rsidRPr="00CB36F4">
        <w:rPr>
          <w:rFonts w:ascii="Times New Roman" w:eastAsia="Times New Roman" w:hAnsi="Times New Roman" w:cs="Times New Roman"/>
          <w:sz w:val="24"/>
          <w:szCs w:val="24"/>
        </w:rPr>
        <w:t xml:space="preserve"> on andmed esitatud mitmel </w:t>
      </w:r>
      <w:r w:rsidR="5172452A" w:rsidRPr="00CB36F4">
        <w:rPr>
          <w:rFonts w:ascii="Times New Roman" w:eastAsia="Times New Roman" w:hAnsi="Times New Roman" w:cs="Times New Roman"/>
          <w:sz w:val="24"/>
          <w:szCs w:val="24"/>
        </w:rPr>
        <w:t xml:space="preserve">erinevale </w:t>
      </w:r>
      <w:r w:rsidR="020F22C8" w:rsidRPr="00CB36F4">
        <w:rPr>
          <w:rFonts w:ascii="Times New Roman" w:eastAsia="Times New Roman" w:hAnsi="Times New Roman" w:cs="Times New Roman"/>
          <w:sz w:val="24"/>
          <w:szCs w:val="24"/>
        </w:rPr>
        <w:t xml:space="preserve">lehel ja lisatud dokumentide arv, mida on vaja </w:t>
      </w:r>
      <w:r w:rsidR="5172452A" w:rsidRPr="00CB36F4">
        <w:rPr>
          <w:rFonts w:ascii="Times New Roman" w:eastAsia="Times New Roman" w:hAnsi="Times New Roman" w:cs="Times New Roman"/>
          <w:sz w:val="24"/>
          <w:szCs w:val="24"/>
        </w:rPr>
        <w:t>läbi kontrollida</w:t>
      </w:r>
      <w:r w:rsidR="020F22C8" w:rsidRPr="00CB36F4">
        <w:rPr>
          <w:rFonts w:ascii="Times New Roman" w:eastAsia="Times New Roman" w:hAnsi="Times New Roman" w:cs="Times New Roman"/>
          <w:sz w:val="24"/>
          <w:szCs w:val="24"/>
        </w:rPr>
        <w:t>, varieerub. Tänase praktika käigus on ka teavitusi, kuhu on lisatud 320 dokumenti. Kui esmase teavituse vastavuse hindamisel tuleb kontrollida andmete esitamist vastavalt Komisjoni rakendusotsusele (EL) 2015/2186 või (EL) 2015/2183, siis teavituse paranduse korral tuleb lisaks kontrollida ka koostisosi võrreldes eelmise teavitusega. Sama töömaht tähendab ka sama tööajakulu</w:t>
      </w:r>
      <w:r w:rsidR="2BE7DC48" w:rsidRPr="00CB36F4">
        <w:rPr>
          <w:rFonts w:ascii="Times New Roman" w:eastAsia="Times New Roman" w:hAnsi="Times New Roman" w:cs="Times New Roman"/>
          <w:sz w:val="24"/>
          <w:szCs w:val="24"/>
        </w:rPr>
        <w:t xml:space="preserve">, seega on teavituse </w:t>
      </w:r>
      <w:r w:rsidRPr="005D2823">
        <w:rPr>
          <w:rFonts w:ascii="Times New Roman" w:hAnsi="Times New Roman"/>
          <w:sz w:val="24"/>
          <w:szCs w:val="24"/>
        </w:rPr>
        <w:t>muutmine teavituse sisulisel uuesti esitamine.</w:t>
      </w:r>
    </w:p>
    <w:p w14:paraId="6623F549" w14:textId="77777777" w:rsidR="004D11D9" w:rsidRPr="004D11D9" w:rsidRDefault="004D11D9" w:rsidP="004E0EB1">
      <w:pPr>
        <w:spacing w:after="0" w:line="240" w:lineRule="auto"/>
        <w:jc w:val="both"/>
        <w:rPr>
          <w:rFonts w:ascii="Times New Roman" w:hAnsi="Times New Roman"/>
          <w:bCs/>
          <w:sz w:val="24"/>
        </w:rPr>
      </w:pPr>
    </w:p>
    <w:p w14:paraId="18DA3776" w14:textId="181E108E" w:rsidR="00CA1E86" w:rsidRPr="007974E5" w:rsidRDefault="004D11D9"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Toodetest teavitamise eest riigilõivu kehtestamine on oluline Eesti riigi asjatu koormuse vähendamiseks. Praegu teavitatakse Eestisse massiliselt igaks juhuks tooteid, kuna Eesti on ainuke riigilõivuta riik, aga iga teavituse nõuetekohane menetlemine on riigile suur kulu. Praeguse massilise toodete teavituste olukorras ei suuda riik tegelikkuses sisuliselt täita toodete teavituste kontrollimise kohustust. Eeldatav teavituste maht väheneb selliseks, et teavituste vastavust saaks kontrollida. Eestisse tehtavad teavitused oleksid pärast lõivu kehtestamist tõenäoliselt vaid toodete kohta, millega reaalselt turule tullakse. See vähendaks oluliselt Eesti riigi koormust tegeleda üleliigsete teavitustega. Praegu on Eestis teavitatud ja vastavalt kodulehel avaldatud üle 46 000 erineva toote, Taanis on vastav arv aga 1500. </w:t>
      </w:r>
    </w:p>
    <w:p w14:paraId="3DCD4EE9" w14:textId="77777777" w:rsidR="007759D6" w:rsidRPr="007759D6" w:rsidRDefault="007759D6" w:rsidP="004E0EB1">
      <w:pPr>
        <w:spacing w:after="0" w:line="240" w:lineRule="auto"/>
        <w:jc w:val="both"/>
        <w:rPr>
          <w:rFonts w:ascii="Times New Roman" w:hAnsi="Times New Roman"/>
          <w:b/>
          <w:bCs/>
          <w:sz w:val="24"/>
        </w:rPr>
      </w:pPr>
    </w:p>
    <w:p w14:paraId="777A36AC" w14:textId="30B99406" w:rsidR="007759D6" w:rsidRPr="003654B3" w:rsidRDefault="007759D6" w:rsidP="004E0EB1">
      <w:pPr>
        <w:spacing w:after="0" w:line="240" w:lineRule="auto"/>
        <w:jc w:val="both"/>
        <w:rPr>
          <w:rFonts w:ascii="Times New Roman" w:hAnsi="Times New Roman"/>
          <w:b/>
          <w:sz w:val="24"/>
          <w:szCs w:val="24"/>
        </w:rPr>
      </w:pPr>
      <w:r w:rsidRPr="005D2823">
        <w:rPr>
          <w:rFonts w:ascii="Times New Roman" w:hAnsi="Times New Roman"/>
          <w:b/>
          <w:bCs/>
          <w:sz w:val="24"/>
          <w:szCs w:val="24"/>
        </w:rPr>
        <w:t xml:space="preserve">Eelnõu §-ga </w:t>
      </w:r>
      <w:r w:rsidR="00A15B14">
        <w:rPr>
          <w:rFonts w:ascii="Times New Roman" w:hAnsi="Times New Roman"/>
          <w:b/>
          <w:bCs/>
          <w:sz w:val="24"/>
          <w:szCs w:val="24"/>
        </w:rPr>
        <w:t>9</w:t>
      </w:r>
      <w:r w:rsidRPr="005D2823">
        <w:rPr>
          <w:rFonts w:ascii="Times New Roman" w:hAnsi="Times New Roman"/>
          <w:sz w:val="24"/>
          <w:szCs w:val="24"/>
        </w:rPr>
        <w:t xml:space="preserve"> muudetakse tervishoiuteenuste korraldamise seaduse muutmise ja sellega seonduvalt teiste seaduste muutmise seadust.</w:t>
      </w:r>
      <w:r w:rsidR="008B0592" w:rsidRPr="005D2823">
        <w:rPr>
          <w:rFonts w:ascii="Times New Roman" w:hAnsi="Times New Roman"/>
          <w:sz w:val="24"/>
          <w:szCs w:val="24"/>
        </w:rPr>
        <w:t xml:space="preserve"> Eesti Haigekassa vahetas nime 1. aprillil 2023. aastal</w:t>
      </w:r>
      <w:r w:rsidR="008B0592" w:rsidRPr="005D2823">
        <w:rPr>
          <w:rFonts w:ascii="Times New Roman" w:hAnsi="Times New Roman"/>
          <w:sz w:val="24"/>
          <w:szCs w:val="24"/>
          <w:vertAlign w:val="superscript"/>
        </w:rPr>
        <w:footnoteReference w:id="6"/>
      </w:r>
      <w:r w:rsidR="008B0592" w:rsidRPr="005D2823">
        <w:rPr>
          <w:rFonts w:ascii="Times New Roman" w:hAnsi="Times New Roman"/>
          <w:sz w:val="24"/>
          <w:szCs w:val="24"/>
        </w:rPr>
        <w:t>, olles nüüd Tervisekassa. Selleks muudeti mitmeid seaduseid. Kuna nn nimevahetuse eelnõu (SE 772</w:t>
      </w:r>
      <w:r w:rsidR="008B0592" w:rsidRPr="005D2823">
        <w:rPr>
          <w:rFonts w:ascii="Times New Roman" w:hAnsi="Times New Roman"/>
          <w:sz w:val="24"/>
          <w:szCs w:val="24"/>
          <w:vertAlign w:val="superscript"/>
        </w:rPr>
        <w:footnoteReference w:id="7"/>
      </w:r>
      <w:r w:rsidR="008B0592" w:rsidRPr="005D2823">
        <w:rPr>
          <w:rFonts w:ascii="Times New Roman" w:hAnsi="Times New Roman"/>
          <w:sz w:val="24"/>
          <w:szCs w:val="24"/>
        </w:rPr>
        <w:t>) oli samal ajal Riigikogu menetluses tervishoiuteenuste korraldamise seaduse muutmise ja sellega seonduvalt teiste seaduste muutmise seadusega (nn vanglameditsiini eelnõu SE 699</w:t>
      </w:r>
      <w:r w:rsidR="008B0592" w:rsidRPr="005D2823">
        <w:rPr>
          <w:rFonts w:ascii="Times New Roman" w:hAnsi="Times New Roman"/>
          <w:sz w:val="24"/>
          <w:szCs w:val="24"/>
          <w:vertAlign w:val="superscript"/>
        </w:rPr>
        <w:footnoteReference w:id="8"/>
      </w:r>
      <w:r w:rsidR="008B0592" w:rsidRPr="005D2823">
        <w:rPr>
          <w:rFonts w:ascii="Times New Roman" w:hAnsi="Times New Roman"/>
          <w:sz w:val="24"/>
          <w:szCs w:val="24"/>
        </w:rPr>
        <w:t>) polnud normitehniliselt võimalik sel ajal nimevahetuse eelnõusse asutuse tulevast nime enam sisse kirjutada. 1. juuliks 2024. a, mil Tervisekassa hakkab korraldama tervishoiuteenuste osutamist vanglas, aga peab olema seaduses korrektne tekst ja asutus õige nimega.</w:t>
      </w:r>
    </w:p>
    <w:p w14:paraId="377DA836" w14:textId="77777777" w:rsidR="007759D6" w:rsidRDefault="007759D6" w:rsidP="004E0EB1">
      <w:pPr>
        <w:spacing w:after="0" w:line="240" w:lineRule="auto"/>
        <w:jc w:val="both"/>
        <w:rPr>
          <w:rFonts w:ascii="Times New Roman" w:hAnsi="Times New Roman"/>
          <w:b/>
          <w:bCs/>
          <w:sz w:val="24"/>
        </w:rPr>
      </w:pPr>
    </w:p>
    <w:p w14:paraId="54D4EADA" w14:textId="3DAF7384" w:rsidR="007759D6" w:rsidRPr="007974E5" w:rsidRDefault="007759D6" w:rsidP="004E0EB1">
      <w:pPr>
        <w:spacing w:after="0" w:line="240" w:lineRule="auto"/>
        <w:jc w:val="both"/>
        <w:rPr>
          <w:rFonts w:ascii="Times New Roman" w:hAnsi="Times New Roman"/>
          <w:sz w:val="24"/>
          <w:szCs w:val="24"/>
        </w:rPr>
      </w:pPr>
      <w:r w:rsidRPr="005D2823">
        <w:rPr>
          <w:rFonts w:ascii="Times New Roman" w:hAnsi="Times New Roman"/>
          <w:b/>
          <w:bCs/>
          <w:sz w:val="24"/>
          <w:szCs w:val="24"/>
        </w:rPr>
        <w:t xml:space="preserve">Eelnõu §-ga </w:t>
      </w:r>
      <w:r w:rsidR="00A15B14">
        <w:rPr>
          <w:rFonts w:ascii="Times New Roman" w:hAnsi="Times New Roman"/>
          <w:b/>
          <w:bCs/>
          <w:sz w:val="24"/>
          <w:szCs w:val="24"/>
        </w:rPr>
        <w:t>10</w:t>
      </w:r>
      <w:r w:rsidRPr="007759D6">
        <w:rPr>
          <w:rFonts w:ascii="Times New Roman" w:hAnsi="Times New Roman" w:cs="Times New Roman"/>
          <w:b/>
          <w:bCs/>
          <w:sz w:val="24"/>
          <w:szCs w:val="24"/>
        </w:rPr>
        <w:t xml:space="preserve"> </w:t>
      </w:r>
      <w:r w:rsidRPr="007759D6">
        <w:rPr>
          <w:rFonts w:ascii="Times New Roman" w:hAnsi="Times New Roman" w:cs="Times New Roman"/>
          <w:sz w:val="24"/>
          <w:szCs w:val="24"/>
        </w:rPr>
        <w:t xml:space="preserve">muudetakse </w:t>
      </w:r>
      <w:r w:rsidR="00BD796F" w:rsidRPr="00BD796F">
        <w:rPr>
          <w:rFonts w:ascii="Times New Roman" w:hAnsi="Times New Roman" w:cs="Times New Roman"/>
          <w:sz w:val="24"/>
          <w:szCs w:val="24"/>
        </w:rPr>
        <w:t>TOKVS</w:t>
      </w:r>
      <w:r w:rsidR="00BD796F">
        <w:rPr>
          <w:rFonts w:ascii="Times New Roman" w:hAnsi="Times New Roman" w:cs="Times New Roman"/>
          <w:sz w:val="24"/>
          <w:szCs w:val="24"/>
        </w:rPr>
        <w:t>-i</w:t>
      </w:r>
      <w:r w:rsidRPr="005D2823">
        <w:rPr>
          <w:rFonts w:ascii="Times New Roman" w:hAnsi="Times New Roman"/>
          <w:sz w:val="24"/>
          <w:szCs w:val="24"/>
        </w:rPr>
        <w:t>.</w:t>
      </w:r>
    </w:p>
    <w:p w14:paraId="5FE565FF" w14:textId="77777777" w:rsidR="008B0592" w:rsidRDefault="008B0592" w:rsidP="004E0EB1">
      <w:pPr>
        <w:spacing w:after="0" w:line="240" w:lineRule="auto"/>
        <w:jc w:val="both"/>
        <w:rPr>
          <w:rFonts w:ascii="Times New Roman" w:hAnsi="Times New Roman"/>
          <w:sz w:val="24"/>
        </w:rPr>
      </w:pPr>
    </w:p>
    <w:p w14:paraId="1642AE42" w14:textId="30CFAF0C" w:rsidR="008B0592" w:rsidRPr="007974E5" w:rsidRDefault="008B0592"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Punktiga 1</w:t>
      </w:r>
      <w:r w:rsidRPr="005D2823">
        <w:rPr>
          <w:rFonts w:ascii="Times New Roman" w:hAnsi="Times New Roman"/>
          <w:sz w:val="24"/>
          <w:szCs w:val="24"/>
        </w:rPr>
        <w:t xml:space="preserve"> </w:t>
      </w:r>
      <w:r w:rsidR="008A04F2" w:rsidRPr="005D2823">
        <w:rPr>
          <w:rFonts w:ascii="Times New Roman" w:hAnsi="Times New Roman"/>
          <w:sz w:val="24"/>
          <w:szCs w:val="24"/>
        </w:rPr>
        <w:t xml:space="preserve">muudetakse § 4 lõiget 3. </w:t>
      </w:r>
      <w:r w:rsidRPr="005D2823">
        <w:rPr>
          <w:rFonts w:ascii="Times New Roman" w:hAnsi="Times New Roman"/>
          <w:sz w:val="24"/>
          <w:szCs w:val="24"/>
        </w:rPr>
        <w:t>Alates 01.07.2024 jõustuva TTKS-i § 42</w:t>
      </w:r>
      <w:r w:rsidRPr="005D2823">
        <w:rPr>
          <w:rFonts w:ascii="Times New Roman" w:hAnsi="Times New Roman"/>
          <w:sz w:val="24"/>
          <w:szCs w:val="24"/>
          <w:vertAlign w:val="superscript"/>
        </w:rPr>
        <w:t>1</w:t>
      </w:r>
      <w:r w:rsidRPr="005D2823">
        <w:rPr>
          <w:rFonts w:ascii="Times New Roman" w:hAnsi="Times New Roman"/>
          <w:sz w:val="24"/>
          <w:szCs w:val="24"/>
        </w:rPr>
        <w:t xml:space="preserve"> lg 2 alusel hakkab tegevusluba kehtima vastutuskindlustuslepingu järgse kindlustusperioodi algusest või </w:t>
      </w:r>
      <w:r w:rsidR="0012196F">
        <w:rPr>
          <w:rFonts w:ascii="Times New Roman" w:hAnsi="Times New Roman"/>
          <w:sz w:val="24"/>
          <w:szCs w:val="24"/>
        </w:rPr>
        <w:t>tervishoiukorralduse infosüsteemis</w:t>
      </w:r>
      <w:r w:rsidRPr="005D2823">
        <w:rPr>
          <w:rFonts w:ascii="Times New Roman" w:hAnsi="Times New Roman"/>
          <w:sz w:val="24"/>
          <w:szCs w:val="24"/>
        </w:rPr>
        <w:t xml:space="preserve"> märgitud ajast, kui viimati nimetatu on hilisem. Käesolevas lõikes sätestatut kohaldatakse ka tegevusloa muutmise ja majandustegevuse peatamise lõppemise menetluses. Muudatuse kohaselt hakkab tegevusluba kehtima selle väljastamisest, kuid tervishoiuteenust tohib hakata osutama ikkagi alles siis, kui kindlustusleping on sõlmitud. Muudatus on pigem tehniline. Selline lahendus tagab, et kindlustusandjad näevad ise registrist kehtivaid tegevuslubasid ning T</w:t>
      </w:r>
      <w:r w:rsidR="00B726C7">
        <w:rPr>
          <w:rFonts w:ascii="Times New Roman" w:hAnsi="Times New Roman"/>
          <w:sz w:val="24"/>
          <w:szCs w:val="24"/>
        </w:rPr>
        <w:t>A</w:t>
      </w:r>
      <w:r w:rsidRPr="005D2823">
        <w:rPr>
          <w:rFonts w:ascii="Times New Roman" w:hAnsi="Times New Roman"/>
          <w:sz w:val="24"/>
          <w:szCs w:val="24"/>
        </w:rPr>
        <w:t xml:space="preserve"> ja kindlustusandjad ei pea hakkama omavahel tegevuslubasid eraldi saatma, et kindlustusandjad teaksid, kas saavad tervishoiuteenuse osutajaga kindlustuslepingu sõlmida. Muudatusettepanek toob kaasa selgema tegevuslubade staatuse süsteemi ja sellisel juhul ei peaks Tervise ja Heaolu Infosüsteemide Keskuse poolt tegema ka mahukaid registri arendusi. Samuti annab muudatus registri kasutajale (näiteks kodanikule) arusaadavama ülevaate tegevuslubade kehtivusest ja kindlustuskohustuse täitmisest. Tulenevalt eeltoodust tagaks tehtud muudatusettepanek kõigile osapooltele arusaadavama protsessi tegevuslubadest ja kindlustuskohustuse täitmisest.</w:t>
      </w:r>
    </w:p>
    <w:p w14:paraId="17C1CA2A" w14:textId="77777777" w:rsidR="008B0592" w:rsidRDefault="008B0592" w:rsidP="004E0EB1">
      <w:pPr>
        <w:spacing w:after="0" w:line="240" w:lineRule="auto"/>
        <w:jc w:val="both"/>
        <w:rPr>
          <w:rFonts w:ascii="Times New Roman" w:hAnsi="Times New Roman"/>
          <w:sz w:val="24"/>
        </w:rPr>
      </w:pPr>
    </w:p>
    <w:p w14:paraId="36374DFD" w14:textId="2A7B1B61" w:rsidR="008B0592" w:rsidRPr="007974E5" w:rsidRDefault="008B0592"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Punktiga 2</w:t>
      </w:r>
      <w:r w:rsidR="008A04F2" w:rsidRPr="005D2823">
        <w:rPr>
          <w:rFonts w:ascii="Times New Roman" w:hAnsi="Times New Roman"/>
          <w:sz w:val="24"/>
          <w:szCs w:val="24"/>
          <w:u w:val="single"/>
        </w:rPr>
        <w:t xml:space="preserve"> </w:t>
      </w:r>
      <w:r w:rsidR="008A04F2" w:rsidRPr="005D2823">
        <w:rPr>
          <w:rFonts w:ascii="Times New Roman" w:hAnsi="Times New Roman"/>
          <w:sz w:val="24"/>
          <w:szCs w:val="24"/>
        </w:rPr>
        <w:t>muudetakse § 5 lõiget 2. Muudatusega tagatakse, et kindlustusandmed saabuvad T</w:t>
      </w:r>
      <w:r w:rsidR="00B726C7">
        <w:rPr>
          <w:rFonts w:ascii="Times New Roman" w:hAnsi="Times New Roman"/>
          <w:sz w:val="24"/>
          <w:szCs w:val="24"/>
        </w:rPr>
        <w:t>A-</w:t>
      </w:r>
      <w:r w:rsidR="008A04F2" w:rsidRPr="005D2823">
        <w:rPr>
          <w:rFonts w:ascii="Times New Roman" w:hAnsi="Times New Roman"/>
          <w:sz w:val="24"/>
          <w:szCs w:val="24"/>
        </w:rPr>
        <w:t>ni otse kindlustusandjalt ning ei liigu erinevaid kanaleid pidi, mis väldib ka erinevate arenduste vajalikkust.</w:t>
      </w:r>
    </w:p>
    <w:p w14:paraId="7992ACAA" w14:textId="77777777" w:rsidR="008A04F2" w:rsidRDefault="008A04F2" w:rsidP="004E0EB1">
      <w:pPr>
        <w:spacing w:after="0" w:line="240" w:lineRule="auto"/>
        <w:jc w:val="both"/>
        <w:rPr>
          <w:rFonts w:ascii="Times New Roman" w:hAnsi="Times New Roman"/>
          <w:bCs/>
          <w:sz w:val="24"/>
        </w:rPr>
      </w:pPr>
    </w:p>
    <w:p w14:paraId="2A0E56C7" w14:textId="3D8C1FC4" w:rsidR="00597430" w:rsidRPr="007974E5" w:rsidRDefault="008A04F2"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Punktiga 3</w:t>
      </w:r>
      <w:r w:rsidRPr="005D2823">
        <w:rPr>
          <w:rFonts w:ascii="Times New Roman" w:hAnsi="Times New Roman"/>
          <w:sz w:val="24"/>
          <w:szCs w:val="24"/>
        </w:rPr>
        <w:t xml:space="preserve"> muudetakse § 34 punktid 9 ja 10. Selguse huvides esitatakse nii punktid 9 kui 10 uuesti, kuigi igas sättes pole sisulist muudatust. Alates 01.07.2024 jõustuva TTKS-i § 42</w:t>
      </w:r>
      <w:r w:rsidRPr="005D2823">
        <w:rPr>
          <w:rFonts w:ascii="Times New Roman" w:hAnsi="Times New Roman"/>
          <w:sz w:val="24"/>
          <w:szCs w:val="24"/>
          <w:vertAlign w:val="superscript"/>
        </w:rPr>
        <w:t>1</w:t>
      </w:r>
      <w:r w:rsidRPr="005D2823">
        <w:rPr>
          <w:rFonts w:ascii="Times New Roman" w:hAnsi="Times New Roman"/>
          <w:sz w:val="24"/>
          <w:szCs w:val="24"/>
        </w:rPr>
        <w:t xml:space="preserve"> l</w:t>
      </w:r>
      <w:r w:rsidR="0091201A">
        <w:rPr>
          <w:rFonts w:ascii="Times New Roman" w:hAnsi="Times New Roman"/>
          <w:sz w:val="24"/>
          <w:szCs w:val="24"/>
        </w:rPr>
        <w:t>õike</w:t>
      </w:r>
      <w:r w:rsidRPr="005D2823">
        <w:rPr>
          <w:rFonts w:ascii="Times New Roman" w:hAnsi="Times New Roman"/>
          <w:sz w:val="24"/>
          <w:szCs w:val="24"/>
        </w:rPr>
        <w:t xml:space="preserve"> 2 alusel hakkab tegevusluba kehtima vastutuskindlustuslepingu järgse kindlustusperioodi algusest või </w:t>
      </w:r>
      <w:r w:rsidR="00597430" w:rsidRPr="005D2823">
        <w:rPr>
          <w:rFonts w:ascii="Times New Roman" w:hAnsi="Times New Roman"/>
          <w:sz w:val="24"/>
          <w:szCs w:val="24"/>
        </w:rPr>
        <w:t>tervishoiukorralduse infosüsteemis</w:t>
      </w:r>
      <w:r w:rsidRPr="005D2823">
        <w:rPr>
          <w:rFonts w:ascii="Times New Roman" w:hAnsi="Times New Roman"/>
          <w:sz w:val="24"/>
          <w:szCs w:val="24"/>
        </w:rPr>
        <w:t xml:space="preserve"> ajast, kui viimati nimetatu on hilisem. Käesolevas lõikes sätestatut kohaldatakse ka tegevusloa muutmise ja majandustegevuse peatamise lõppemise menetluses. Muudatuse kohaselt hakkab tegevusluba kehtima selle väljastamisest, kuid tervishoiuteenust tohib hakata osutama ikkagi alles siis, kui kindlustusleping on sõlmitud. Muudatus on pigem tehniline. Selline lahendus tagab, et kindlustusandjad näevad ise registrist kehtivaid tegevuslubasid ning T</w:t>
      </w:r>
      <w:r w:rsidR="00B726C7">
        <w:rPr>
          <w:rFonts w:ascii="Times New Roman" w:hAnsi="Times New Roman"/>
          <w:sz w:val="24"/>
          <w:szCs w:val="24"/>
        </w:rPr>
        <w:t>A</w:t>
      </w:r>
      <w:r w:rsidRPr="005D2823">
        <w:rPr>
          <w:rFonts w:ascii="Times New Roman" w:hAnsi="Times New Roman"/>
          <w:sz w:val="24"/>
          <w:szCs w:val="24"/>
        </w:rPr>
        <w:t xml:space="preserve"> ja kindlustusandjad ei pea hakkama omavahel tegevuslubasid eraldi saatma, et kindlustusandjad teaksid, kas saavad tervishoiuteenuse osutajaga kindlustuslepingu sõlmida. Muudatusettepanek toob kaasa selgema tegevuslubade staatuse süsteemi ja sellisel juhul ei peaks Tervise ja Heaolu Infosüsteemide Keskuse poolt tegema ka mahukaid registri arendusi. Samuti annab muudatus registri kasutajale (näiteks kodanikule) arusaadavama ülevaate tegevuslubade kehtivusest ja kindlustuskohustuse täitmisest. Tulenevalt eeltoodust tagaks tehtud muudatusettepanek kõigile osapooltele arusaadavama protsessi tegevuslubadest ja kindlustuskohustuse täitmisest. </w:t>
      </w:r>
    </w:p>
    <w:p w14:paraId="57C726AD" w14:textId="77777777" w:rsidR="00597430" w:rsidRDefault="00597430" w:rsidP="004E0EB1">
      <w:pPr>
        <w:spacing w:after="0" w:line="240" w:lineRule="auto"/>
        <w:jc w:val="both"/>
        <w:rPr>
          <w:rFonts w:ascii="Times New Roman" w:hAnsi="Times New Roman"/>
          <w:bCs/>
          <w:sz w:val="24"/>
        </w:rPr>
      </w:pPr>
    </w:p>
    <w:p w14:paraId="3B6CBC66" w14:textId="7BA082CF" w:rsidR="008A04F2" w:rsidRPr="007974E5" w:rsidRDefault="008A04F2" w:rsidP="004E0EB1">
      <w:pPr>
        <w:spacing w:after="0" w:line="240" w:lineRule="auto"/>
        <w:jc w:val="both"/>
        <w:rPr>
          <w:rFonts w:ascii="Times New Roman" w:hAnsi="Times New Roman"/>
          <w:sz w:val="24"/>
          <w:szCs w:val="24"/>
        </w:rPr>
      </w:pPr>
      <w:r w:rsidRPr="005D2823">
        <w:rPr>
          <w:rFonts w:ascii="Times New Roman" w:hAnsi="Times New Roman"/>
          <w:sz w:val="24"/>
          <w:szCs w:val="24"/>
        </w:rPr>
        <w:t>Paragrahv 42</w:t>
      </w:r>
      <w:r w:rsidRPr="005D2823">
        <w:rPr>
          <w:rFonts w:ascii="Times New Roman" w:hAnsi="Times New Roman"/>
          <w:sz w:val="24"/>
          <w:szCs w:val="24"/>
          <w:vertAlign w:val="superscript"/>
        </w:rPr>
        <w:t>1</w:t>
      </w:r>
      <w:r w:rsidRPr="005D2823">
        <w:rPr>
          <w:rFonts w:ascii="Times New Roman" w:hAnsi="Times New Roman"/>
          <w:sz w:val="24"/>
          <w:szCs w:val="24"/>
        </w:rPr>
        <w:t xml:space="preserve"> lõikes 3 muudatust ei ole, kuid normitehnilistel ning selgust loovatel põhjustel on see </w:t>
      </w:r>
      <w:proofErr w:type="spellStart"/>
      <w:r w:rsidRPr="005D2823">
        <w:rPr>
          <w:rFonts w:ascii="Times New Roman" w:hAnsi="Times New Roman"/>
          <w:sz w:val="24"/>
          <w:szCs w:val="24"/>
        </w:rPr>
        <w:t>taasesitatud</w:t>
      </w:r>
      <w:proofErr w:type="spellEnd"/>
      <w:r w:rsidRPr="005D2823">
        <w:rPr>
          <w:rFonts w:ascii="Times New Roman" w:hAnsi="Times New Roman"/>
          <w:sz w:val="24"/>
          <w:szCs w:val="24"/>
        </w:rPr>
        <w:t>. Kui kehtiva sõnastuse kohaselt saab tegevusloa tunnistada kehtetuks kui tervishoiuteenuse osutaja ei täida tervishoiuteenuse osutaja kohustusliku vastutuskindlustuse seaduses nõutud kindlustuskohustust, siis muudatusettepaneku kohaselt võib tegevusloa kehtetuks tunnistada ka juhul kui tervishoiuteenuse osutaja ei täida ka nimetatud seaduses sätestatud muid kohustusi. Käesolev muudatusettepanek on seotud punktis 1 tehtava muudatusettepanekuga. Lisaks on täiendatud sõnastust lauseosaga, et oleks tagatud õigusselgus, et tegevusloa võib kehtetuks tunnistada ka teistel MSÜS sätestatud alustel.</w:t>
      </w:r>
    </w:p>
    <w:p w14:paraId="3AF9C819" w14:textId="77777777" w:rsidR="009D0CBB" w:rsidRDefault="009D0CBB" w:rsidP="004E0EB1">
      <w:pPr>
        <w:spacing w:after="0" w:line="240" w:lineRule="auto"/>
        <w:jc w:val="both"/>
        <w:rPr>
          <w:rFonts w:ascii="Times New Roman" w:hAnsi="Times New Roman"/>
          <w:bCs/>
          <w:sz w:val="24"/>
        </w:rPr>
      </w:pPr>
    </w:p>
    <w:p w14:paraId="4B13DA18" w14:textId="43B8E04B" w:rsidR="0062351C" w:rsidRPr="007974E5" w:rsidRDefault="009D0CBB" w:rsidP="004E0EB1">
      <w:pPr>
        <w:spacing w:after="0" w:line="240" w:lineRule="auto"/>
        <w:jc w:val="both"/>
        <w:rPr>
          <w:rFonts w:ascii="Times New Roman" w:hAnsi="Times New Roman"/>
          <w:sz w:val="24"/>
          <w:szCs w:val="24"/>
        </w:rPr>
      </w:pPr>
      <w:r w:rsidRPr="005D2823">
        <w:rPr>
          <w:rFonts w:ascii="Times New Roman" w:hAnsi="Times New Roman"/>
          <w:b/>
          <w:bCs/>
          <w:sz w:val="24"/>
          <w:szCs w:val="24"/>
        </w:rPr>
        <w:t xml:space="preserve">Eelnõu §-ga </w:t>
      </w:r>
      <w:r w:rsidR="00DC1B59">
        <w:rPr>
          <w:rFonts w:ascii="Times New Roman" w:hAnsi="Times New Roman"/>
          <w:b/>
          <w:bCs/>
          <w:sz w:val="24"/>
          <w:szCs w:val="24"/>
        </w:rPr>
        <w:t>1</w:t>
      </w:r>
      <w:r w:rsidR="00A15B14">
        <w:rPr>
          <w:rFonts w:ascii="Times New Roman" w:hAnsi="Times New Roman"/>
          <w:b/>
          <w:bCs/>
          <w:sz w:val="24"/>
          <w:szCs w:val="24"/>
        </w:rPr>
        <w:t>1</w:t>
      </w:r>
      <w:r w:rsidR="000412C5" w:rsidRPr="005D2823">
        <w:rPr>
          <w:rFonts w:ascii="Times New Roman" w:hAnsi="Times New Roman"/>
          <w:sz w:val="24"/>
          <w:szCs w:val="24"/>
        </w:rPr>
        <w:t xml:space="preserve"> muu</w:t>
      </w:r>
      <w:r w:rsidR="002F2036" w:rsidRPr="005D2823">
        <w:rPr>
          <w:rFonts w:ascii="Times New Roman" w:hAnsi="Times New Roman"/>
          <w:sz w:val="24"/>
          <w:szCs w:val="24"/>
        </w:rPr>
        <w:t>detakse</w:t>
      </w:r>
      <w:r w:rsidR="000412C5" w:rsidRPr="005D2823">
        <w:rPr>
          <w:rFonts w:ascii="Times New Roman" w:hAnsi="Times New Roman"/>
          <w:sz w:val="24"/>
          <w:szCs w:val="24"/>
        </w:rPr>
        <w:t xml:space="preserve"> </w:t>
      </w:r>
      <w:r w:rsidR="002F2036" w:rsidRPr="005D2823">
        <w:rPr>
          <w:rFonts w:ascii="Times New Roman" w:hAnsi="Times New Roman"/>
          <w:sz w:val="24"/>
          <w:szCs w:val="24"/>
        </w:rPr>
        <w:t>t</w:t>
      </w:r>
      <w:r w:rsidR="000412C5" w:rsidRPr="005D2823">
        <w:rPr>
          <w:rFonts w:ascii="Times New Roman" w:hAnsi="Times New Roman"/>
          <w:sz w:val="24"/>
          <w:szCs w:val="24"/>
        </w:rPr>
        <w:t>ubakaseadus</w:t>
      </w:r>
      <w:r w:rsidR="002F2036" w:rsidRPr="005D2823">
        <w:rPr>
          <w:rFonts w:ascii="Times New Roman" w:hAnsi="Times New Roman"/>
          <w:sz w:val="24"/>
          <w:szCs w:val="24"/>
        </w:rPr>
        <w:t>t</w:t>
      </w:r>
      <w:r w:rsidR="0062351C" w:rsidRPr="005D2823">
        <w:rPr>
          <w:rFonts w:ascii="Times New Roman" w:hAnsi="Times New Roman"/>
          <w:sz w:val="24"/>
          <w:szCs w:val="24"/>
        </w:rPr>
        <w:t>.</w:t>
      </w:r>
    </w:p>
    <w:p w14:paraId="1F708C11" w14:textId="77777777" w:rsidR="0062351C" w:rsidRDefault="0062351C" w:rsidP="004E0EB1">
      <w:pPr>
        <w:spacing w:after="0" w:line="240" w:lineRule="auto"/>
        <w:jc w:val="both"/>
        <w:rPr>
          <w:rFonts w:ascii="Times New Roman" w:hAnsi="Times New Roman"/>
          <w:bCs/>
          <w:sz w:val="24"/>
        </w:rPr>
      </w:pPr>
    </w:p>
    <w:p w14:paraId="57FB1C8C" w14:textId="43AB6F3B"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u w:val="single"/>
        </w:rPr>
        <w:t>Punktiga 1</w:t>
      </w:r>
      <w:r w:rsidRPr="009939FF">
        <w:rPr>
          <w:rFonts w:ascii="Times New Roman" w:hAnsi="Times New Roman"/>
          <w:b/>
          <w:bCs/>
          <w:sz w:val="24"/>
          <w:szCs w:val="24"/>
        </w:rPr>
        <w:t xml:space="preserve"> </w:t>
      </w:r>
      <w:r w:rsidR="00C5057A" w:rsidRPr="005D2823">
        <w:rPr>
          <w:rFonts w:ascii="Times New Roman" w:hAnsi="Times New Roman"/>
          <w:sz w:val="24"/>
          <w:szCs w:val="24"/>
        </w:rPr>
        <w:t xml:space="preserve">asendatakse </w:t>
      </w:r>
      <w:proofErr w:type="spellStart"/>
      <w:r w:rsidR="008053A1" w:rsidRPr="005D2823">
        <w:rPr>
          <w:rFonts w:ascii="Times New Roman" w:hAnsi="Times New Roman"/>
          <w:sz w:val="24"/>
          <w:szCs w:val="24"/>
        </w:rPr>
        <w:t>TubS</w:t>
      </w:r>
      <w:proofErr w:type="spellEnd"/>
      <w:r w:rsidR="008053A1" w:rsidRPr="005D2823">
        <w:rPr>
          <w:rFonts w:ascii="Times New Roman" w:hAnsi="Times New Roman"/>
          <w:sz w:val="24"/>
          <w:szCs w:val="24"/>
        </w:rPr>
        <w:t xml:space="preserve"> § </w:t>
      </w:r>
      <w:r w:rsidRPr="005D2823">
        <w:rPr>
          <w:rFonts w:ascii="Times New Roman" w:hAnsi="Times New Roman"/>
          <w:sz w:val="24"/>
          <w:szCs w:val="24"/>
        </w:rPr>
        <w:t>10 lõi</w:t>
      </w:r>
      <w:r w:rsidR="00C5057A" w:rsidRPr="005D2823">
        <w:rPr>
          <w:rFonts w:ascii="Times New Roman" w:hAnsi="Times New Roman"/>
          <w:sz w:val="24"/>
          <w:szCs w:val="24"/>
        </w:rPr>
        <w:t>k</w:t>
      </w:r>
      <w:r w:rsidR="00D92179" w:rsidRPr="005D2823">
        <w:rPr>
          <w:rFonts w:ascii="Times New Roman" w:hAnsi="Times New Roman"/>
          <w:sz w:val="24"/>
          <w:szCs w:val="24"/>
        </w:rPr>
        <w:t>e</w:t>
      </w:r>
      <w:r w:rsidRPr="005D2823">
        <w:rPr>
          <w:rFonts w:ascii="Times New Roman" w:hAnsi="Times New Roman"/>
          <w:sz w:val="24"/>
          <w:szCs w:val="24"/>
        </w:rPr>
        <w:t xml:space="preserve"> 1 </w:t>
      </w:r>
      <w:r w:rsidR="00B26A2C" w:rsidRPr="005D2823">
        <w:rPr>
          <w:rFonts w:ascii="Times New Roman" w:hAnsi="Times New Roman"/>
          <w:sz w:val="24"/>
          <w:szCs w:val="24"/>
        </w:rPr>
        <w:t xml:space="preserve">sissejuhatavas lauseosas </w:t>
      </w:r>
      <w:r w:rsidR="00C5057A" w:rsidRPr="005D2823">
        <w:rPr>
          <w:rFonts w:ascii="Times New Roman" w:hAnsi="Times New Roman"/>
          <w:sz w:val="24"/>
          <w:szCs w:val="24"/>
        </w:rPr>
        <w:t>„</w:t>
      </w:r>
      <w:r w:rsidRPr="005D2823">
        <w:rPr>
          <w:rFonts w:ascii="Times New Roman" w:hAnsi="Times New Roman"/>
          <w:sz w:val="24"/>
          <w:szCs w:val="24"/>
        </w:rPr>
        <w:t>tubakatooteid võõrandamiseks Eestisse toova või Eestis tubakatooteid tootev ettevõtja</w:t>
      </w:r>
      <w:r w:rsidR="00A141F7" w:rsidRPr="005D2823">
        <w:rPr>
          <w:rFonts w:ascii="Times New Roman" w:hAnsi="Times New Roman"/>
          <w:sz w:val="24"/>
          <w:szCs w:val="24"/>
        </w:rPr>
        <w:t>“</w:t>
      </w:r>
      <w:r w:rsidRPr="005D2823">
        <w:rPr>
          <w:rFonts w:ascii="Times New Roman" w:hAnsi="Times New Roman"/>
          <w:sz w:val="24"/>
          <w:szCs w:val="24"/>
        </w:rPr>
        <w:t xml:space="preserve"> mõistega „tubakatoodete tootja või importija“</w:t>
      </w:r>
      <w:r w:rsidR="008D615E" w:rsidRPr="005D2823">
        <w:rPr>
          <w:rFonts w:ascii="Times New Roman" w:hAnsi="Times New Roman"/>
          <w:sz w:val="24"/>
          <w:szCs w:val="24"/>
        </w:rPr>
        <w:t>,</w:t>
      </w:r>
      <w:r w:rsidRPr="005D2823">
        <w:rPr>
          <w:rFonts w:ascii="Times New Roman" w:hAnsi="Times New Roman"/>
          <w:sz w:val="24"/>
          <w:szCs w:val="24"/>
        </w:rPr>
        <w:t xml:space="preserve"> kes on teavituse esitaja. Muudatus ei ole sisuline vaid õigusselguse tagamiseks. Sättes muudetakse mõiste „aruanne“ </w:t>
      </w:r>
      <w:r w:rsidR="00BF248C" w:rsidRPr="005D2823">
        <w:rPr>
          <w:rFonts w:ascii="Times New Roman" w:hAnsi="Times New Roman"/>
          <w:sz w:val="24"/>
          <w:szCs w:val="24"/>
        </w:rPr>
        <w:t>mõisteks „</w:t>
      </w:r>
      <w:r w:rsidRPr="005D2823">
        <w:rPr>
          <w:rFonts w:ascii="Times New Roman" w:hAnsi="Times New Roman"/>
          <w:sz w:val="24"/>
          <w:szCs w:val="24"/>
        </w:rPr>
        <w:t>tea</w:t>
      </w:r>
      <w:r w:rsidR="000E5D8E">
        <w:rPr>
          <w:rFonts w:ascii="Times New Roman" w:hAnsi="Times New Roman"/>
          <w:sz w:val="24"/>
          <w:szCs w:val="24"/>
        </w:rPr>
        <w:t>de</w:t>
      </w:r>
      <w:r w:rsidR="00BF248C" w:rsidRPr="005D2823">
        <w:rPr>
          <w:rFonts w:ascii="Times New Roman" w:hAnsi="Times New Roman"/>
          <w:sz w:val="24"/>
          <w:szCs w:val="24"/>
        </w:rPr>
        <w:t>“</w:t>
      </w:r>
      <w:r w:rsidRPr="005D2823">
        <w:rPr>
          <w:rFonts w:ascii="Times New Roman" w:hAnsi="Times New Roman"/>
          <w:sz w:val="24"/>
          <w:szCs w:val="24"/>
        </w:rPr>
        <w:t xml:space="preserve">. Sisulist muudatust andmete esitamisel ei ole, tegemist terminite ühtlustamise ja täpsustamisega, et oleks selge vahe mis on aruanne ja mis on teatis. Samuti lisatakse sättesse täpsustus, et teatis esitatakse „andmete esitamiseks ettenähtud </w:t>
      </w:r>
      <w:proofErr w:type="spellStart"/>
      <w:r w:rsidRPr="005D2823">
        <w:rPr>
          <w:rFonts w:ascii="Times New Roman" w:hAnsi="Times New Roman"/>
          <w:sz w:val="24"/>
          <w:szCs w:val="24"/>
        </w:rPr>
        <w:t>ühisportaali</w:t>
      </w:r>
      <w:proofErr w:type="spellEnd"/>
      <w:r w:rsidRPr="005D2823">
        <w:rPr>
          <w:rFonts w:ascii="Times New Roman" w:hAnsi="Times New Roman"/>
          <w:sz w:val="24"/>
          <w:szCs w:val="24"/>
        </w:rPr>
        <w:t xml:space="preserve"> kaudu“. Nõue tuleneb Komisjoni rakendusotsuse (EL) 2015/2186 artiklist 2, mille lõike 2 kohaselt tagavad liikmesriigid, et tubakatoodete tootjad ja importijad esitavad koostisosade, eralduvate ainete ja müügimahtude, sh muudatuste ja turult kõrvaldamise kohta teabe andmete esitamiseks ettenähtud </w:t>
      </w:r>
      <w:proofErr w:type="spellStart"/>
      <w:r w:rsidRPr="005D2823">
        <w:rPr>
          <w:rFonts w:ascii="Times New Roman" w:hAnsi="Times New Roman"/>
          <w:sz w:val="24"/>
          <w:szCs w:val="24"/>
        </w:rPr>
        <w:t>ühisportaali</w:t>
      </w:r>
      <w:proofErr w:type="spellEnd"/>
      <w:r w:rsidRPr="005D2823">
        <w:rPr>
          <w:rFonts w:ascii="Times New Roman" w:hAnsi="Times New Roman"/>
          <w:sz w:val="24"/>
          <w:szCs w:val="24"/>
        </w:rPr>
        <w:t xml:space="preserve"> kaudu. Enamus teabe esitajaid seda nõuet ka täidavad</w:t>
      </w:r>
      <w:r w:rsidR="00780279" w:rsidRPr="005D2823">
        <w:rPr>
          <w:rFonts w:ascii="Times New Roman" w:hAnsi="Times New Roman"/>
          <w:sz w:val="24"/>
          <w:szCs w:val="24"/>
        </w:rPr>
        <w:t>,</w:t>
      </w:r>
      <w:r w:rsidRPr="005D2823">
        <w:rPr>
          <w:rFonts w:ascii="Times New Roman" w:hAnsi="Times New Roman"/>
          <w:sz w:val="24"/>
          <w:szCs w:val="24"/>
        </w:rPr>
        <w:t xml:space="preserve"> kuid segaduste vältimiseks, kus aruanne esitatakse kirja teel T</w:t>
      </w:r>
      <w:r w:rsidR="00B726C7">
        <w:rPr>
          <w:rFonts w:ascii="Times New Roman" w:hAnsi="Times New Roman"/>
          <w:sz w:val="24"/>
          <w:szCs w:val="24"/>
        </w:rPr>
        <w:t>A-</w:t>
      </w:r>
      <w:r w:rsidRPr="005D2823">
        <w:rPr>
          <w:rFonts w:ascii="Times New Roman" w:hAnsi="Times New Roman"/>
          <w:sz w:val="24"/>
          <w:szCs w:val="24"/>
        </w:rPr>
        <w:t>le, vaja</w:t>
      </w:r>
      <w:r w:rsidR="00FA2FE8" w:rsidRPr="005D2823">
        <w:rPr>
          <w:rFonts w:ascii="Times New Roman" w:hAnsi="Times New Roman"/>
          <w:sz w:val="24"/>
          <w:szCs w:val="24"/>
        </w:rPr>
        <w:t>b</w:t>
      </w:r>
      <w:r w:rsidRPr="005D2823">
        <w:rPr>
          <w:rFonts w:ascii="Times New Roman" w:hAnsi="Times New Roman"/>
          <w:sz w:val="24"/>
          <w:szCs w:val="24"/>
        </w:rPr>
        <w:t xml:space="preserve"> säte täpsustamist.</w:t>
      </w:r>
    </w:p>
    <w:p w14:paraId="5783171A" w14:textId="77777777" w:rsidR="00791068" w:rsidRPr="00791068" w:rsidRDefault="00791068" w:rsidP="004E0EB1">
      <w:pPr>
        <w:spacing w:after="0" w:line="240" w:lineRule="auto"/>
        <w:jc w:val="both"/>
        <w:rPr>
          <w:rFonts w:ascii="Times New Roman" w:hAnsi="Times New Roman"/>
          <w:bCs/>
          <w:sz w:val="24"/>
        </w:rPr>
      </w:pPr>
    </w:p>
    <w:p w14:paraId="5B1A1E08" w14:textId="2E86AD25"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unktidega 2 ja 3</w:t>
      </w:r>
      <w:r w:rsidR="00791068" w:rsidRPr="009939FF">
        <w:rPr>
          <w:rFonts w:ascii="Times New Roman" w:hAnsi="Times New Roman"/>
          <w:b/>
          <w:bCs/>
          <w:sz w:val="24"/>
          <w:szCs w:val="24"/>
        </w:rPr>
        <w:t xml:space="preserve"> </w:t>
      </w:r>
      <w:r w:rsidR="00791068" w:rsidRPr="005D2823">
        <w:rPr>
          <w:rFonts w:ascii="Times New Roman" w:hAnsi="Times New Roman"/>
          <w:sz w:val="24"/>
          <w:szCs w:val="24"/>
        </w:rPr>
        <w:t xml:space="preserve">muudetakse </w:t>
      </w:r>
      <w:proofErr w:type="spellStart"/>
      <w:r w:rsidR="00614BE0" w:rsidRPr="005D2823">
        <w:rPr>
          <w:rFonts w:ascii="Times New Roman" w:hAnsi="Times New Roman"/>
          <w:sz w:val="24"/>
          <w:szCs w:val="24"/>
        </w:rPr>
        <w:t>TubS</w:t>
      </w:r>
      <w:proofErr w:type="spellEnd"/>
      <w:r w:rsidR="00614BE0" w:rsidRPr="005D2823">
        <w:rPr>
          <w:rFonts w:ascii="Times New Roman" w:hAnsi="Times New Roman"/>
          <w:sz w:val="24"/>
          <w:szCs w:val="24"/>
        </w:rPr>
        <w:t xml:space="preserve"> § </w:t>
      </w:r>
      <w:r w:rsidR="00791068" w:rsidRPr="005D2823">
        <w:rPr>
          <w:rFonts w:ascii="Times New Roman" w:hAnsi="Times New Roman"/>
          <w:sz w:val="24"/>
          <w:szCs w:val="24"/>
        </w:rPr>
        <w:t xml:space="preserve">10 </w:t>
      </w:r>
      <w:proofErr w:type="spellStart"/>
      <w:r w:rsidR="00791068" w:rsidRPr="005D2823">
        <w:rPr>
          <w:rFonts w:ascii="Times New Roman" w:hAnsi="Times New Roman"/>
          <w:sz w:val="24"/>
          <w:szCs w:val="24"/>
        </w:rPr>
        <w:t>lõige</w:t>
      </w:r>
      <w:r w:rsidR="008F6FE8" w:rsidRPr="005D2823">
        <w:rPr>
          <w:rFonts w:ascii="Times New Roman" w:hAnsi="Times New Roman"/>
          <w:sz w:val="24"/>
          <w:szCs w:val="24"/>
        </w:rPr>
        <w:t>id</w:t>
      </w:r>
      <w:proofErr w:type="spellEnd"/>
      <w:r w:rsidR="0091201A">
        <w:rPr>
          <w:rFonts w:ascii="Times New Roman" w:hAnsi="Times New Roman"/>
          <w:sz w:val="24"/>
          <w:szCs w:val="24"/>
        </w:rPr>
        <w:t xml:space="preserve"> </w:t>
      </w:r>
      <w:r w:rsidR="00791068" w:rsidRPr="005D2823">
        <w:rPr>
          <w:rFonts w:ascii="Times New Roman" w:hAnsi="Times New Roman"/>
          <w:sz w:val="24"/>
          <w:szCs w:val="24"/>
        </w:rPr>
        <w:t>2</w:t>
      </w:r>
      <w:r w:rsidR="008F6FE8" w:rsidRPr="005D2823">
        <w:rPr>
          <w:rFonts w:ascii="Times New Roman" w:hAnsi="Times New Roman"/>
          <w:sz w:val="24"/>
          <w:szCs w:val="24"/>
        </w:rPr>
        <w:t>, 3, 5, 8</w:t>
      </w:r>
      <w:r w:rsidR="00791068" w:rsidRPr="005D2823">
        <w:rPr>
          <w:rFonts w:ascii="Times New Roman" w:hAnsi="Times New Roman"/>
          <w:sz w:val="24"/>
          <w:szCs w:val="24"/>
        </w:rPr>
        <w:t xml:space="preserve"> ja </w:t>
      </w:r>
      <w:r w:rsidR="008F6FE8" w:rsidRPr="005D2823">
        <w:rPr>
          <w:rFonts w:ascii="Times New Roman" w:hAnsi="Times New Roman"/>
          <w:sz w:val="24"/>
          <w:szCs w:val="24"/>
        </w:rPr>
        <w:t>9</w:t>
      </w:r>
      <w:r w:rsidR="00791068" w:rsidRPr="005D2823">
        <w:rPr>
          <w:rFonts w:ascii="Times New Roman" w:hAnsi="Times New Roman"/>
          <w:sz w:val="24"/>
          <w:szCs w:val="24"/>
        </w:rPr>
        <w:t xml:space="preserve">, kus asendatakse sarnaselt </w:t>
      </w:r>
      <w:proofErr w:type="spellStart"/>
      <w:r w:rsidR="00614BE0" w:rsidRPr="005D2823">
        <w:rPr>
          <w:rFonts w:ascii="Times New Roman" w:hAnsi="Times New Roman"/>
          <w:sz w:val="24"/>
          <w:szCs w:val="24"/>
        </w:rPr>
        <w:t>TubS</w:t>
      </w:r>
      <w:proofErr w:type="spellEnd"/>
      <w:r w:rsidR="00614BE0" w:rsidRPr="005D2823">
        <w:rPr>
          <w:rFonts w:ascii="Times New Roman" w:hAnsi="Times New Roman"/>
          <w:sz w:val="24"/>
          <w:szCs w:val="24"/>
        </w:rPr>
        <w:t xml:space="preserve"> </w:t>
      </w:r>
      <w:r w:rsidR="00791068" w:rsidRPr="005D2823">
        <w:rPr>
          <w:rFonts w:ascii="Times New Roman" w:hAnsi="Times New Roman"/>
          <w:sz w:val="24"/>
          <w:szCs w:val="24"/>
        </w:rPr>
        <w:t xml:space="preserve">§ 10 lõikele 1 </w:t>
      </w:r>
      <w:r w:rsidR="008F6FE8" w:rsidRPr="005D2823">
        <w:rPr>
          <w:rFonts w:ascii="Times New Roman" w:hAnsi="Times New Roman"/>
          <w:sz w:val="24"/>
          <w:szCs w:val="24"/>
        </w:rPr>
        <w:t xml:space="preserve">vastavalt </w:t>
      </w:r>
      <w:r w:rsidR="00791068" w:rsidRPr="005D2823">
        <w:rPr>
          <w:rFonts w:ascii="Times New Roman" w:hAnsi="Times New Roman"/>
          <w:sz w:val="24"/>
          <w:szCs w:val="24"/>
        </w:rPr>
        <w:t>sõna „aruanne“ sõnaga „tea</w:t>
      </w:r>
      <w:r w:rsidR="000E5D8E">
        <w:rPr>
          <w:rFonts w:ascii="Times New Roman" w:hAnsi="Times New Roman"/>
          <w:sz w:val="24"/>
          <w:szCs w:val="24"/>
        </w:rPr>
        <w:t>de</w:t>
      </w:r>
      <w:r w:rsidR="00791068" w:rsidRPr="005D2823">
        <w:rPr>
          <w:rFonts w:ascii="Times New Roman" w:hAnsi="Times New Roman"/>
          <w:sz w:val="24"/>
          <w:szCs w:val="24"/>
        </w:rPr>
        <w:t xml:space="preserve">“ </w:t>
      </w:r>
      <w:r w:rsidR="00CC50DE" w:rsidRPr="005D2823">
        <w:rPr>
          <w:rFonts w:ascii="Times New Roman" w:hAnsi="Times New Roman"/>
          <w:sz w:val="24"/>
          <w:szCs w:val="24"/>
        </w:rPr>
        <w:t xml:space="preserve">või sõnad </w:t>
      </w:r>
      <w:r w:rsidR="00791068" w:rsidRPr="005D2823">
        <w:rPr>
          <w:rFonts w:ascii="Times New Roman" w:hAnsi="Times New Roman"/>
          <w:sz w:val="24"/>
          <w:szCs w:val="24"/>
        </w:rPr>
        <w:t xml:space="preserve">„tubakatooteid võõrandamiseks Eestisse toova või Eestis tubakatooteid tootev ettevõtja“ </w:t>
      </w:r>
      <w:r w:rsidR="00CC50DE" w:rsidRPr="005D2823">
        <w:rPr>
          <w:rFonts w:ascii="Times New Roman" w:hAnsi="Times New Roman"/>
          <w:sz w:val="24"/>
          <w:szCs w:val="24"/>
        </w:rPr>
        <w:t xml:space="preserve">sõnadega </w:t>
      </w:r>
      <w:r w:rsidR="00791068" w:rsidRPr="005D2823">
        <w:rPr>
          <w:rFonts w:ascii="Times New Roman" w:hAnsi="Times New Roman"/>
          <w:sz w:val="24"/>
          <w:szCs w:val="24"/>
        </w:rPr>
        <w:t>„tubakatoodete tootja või importija“.</w:t>
      </w:r>
      <w:r w:rsidR="00CC50DE" w:rsidRPr="005D2823">
        <w:rPr>
          <w:rFonts w:ascii="Times New Roman" w:hAnsi="Times New Roman"/>
          <w:sz w:val="24"/>
          <w:szCs w:val="24"/>
        </w:rPr>
        <w:t xml:space="preserve"> Muudatused tehakse samadel </w:t>
      </w:r>
      <w:r w:rsidR="00614BE0" w:rsidRPr="005D2823">
        <w:rPr>
          <w:rFonts w:ascii="Times New Roman" w:hAnsi="Times New Roman"/>
          <w:sz w:val="24"/>
          <w:szCs w:val="24"/>
        </w:rPr>
        <w:t>põhjendatustel</w:t>
      </w:r>
      <w:r w:rsidR="00CC50DE" w:rsidRPr="005D2823">
        <w:rPr>
          <w:rFonts w:ascii="Times New Roman" w:hAnsi="Times New Roman"/>
          <w:sz w:val="24"/>
          <w:szCs w:val="24"/>
        </w:rPr>
        <w:t xml:space="preserve"> nag</w:t>
      </w:r>
      <w:r w:rsidR="00614BE0" w:rsidRPr="005D2823">
        <w:rPr>
          <w:rFonts w:ascii="Times New Roman" w:hAnsi="Times New Roman"/>
          <w:sz w:val="24"/>
          <w:szCs w:val="24"/>
        </w:rPr>
        <w:t>u</w:t>
      </w:r>
      <w:r w:rsidR="00CC50DE" w:rsidRPr="005D2823">
        <w:rPr>
          <w:rFonts w:ascii="Times New Roman" w:hAnsi="Times New Roman"/>
          <w:sz w:val="24"/>
          <w:szCs w:val="24"/>
        </w:rPr>
        <w:t xml:space="preserve"> </w:t>
      </w:r>
      <w:proofErr w:type="spellStart"/>
      <w:r w:rsidR="00614BE0" w:rsidRPr="005D2823">
        <w:rPr>
          <w:rFonts w:ascii="Times New Roman" w:hAnsi="Times New Roman"/>
          <w:sz w:val="24"/>
          <w:szCs w:val="24"/>
        </w:rPr>
        <w:t>TubS</w:t>
      </w:r>
      <w:proofErr w:type="spellEnd"/>
      <w:r w:rsidR="00614BE0" w:rsidRPr="005D2823">
        <w:rPr>
          <w:rFonts w:ascii="Times New Roman" w:hAnsi="Times New Roman"/>
          <w:sz w:val="24"/>
          <w:szCs w:val="24"/>
        </w:rPr>
        <w:t xml:space="preserve"> § 10 lõikes 1.</w:t>
      </w:r>
      <w:r w:rsidR="00CC50DE" w:rsidRPr="005D2823">
        <w:rPr>
          <w:rFonts w:ascii="Times New Roman" w:hAnsi="Times New Roman"/>
          <w:sz w:val="24"/>
          <w:szCs w:val="24"/>
        </w:rPr>
        <w:t xml:space="preserve"> </w:t>
      </w:r>
    </w:p>
    <w:p w14:paraId="13FEEDBA" w14:textId="77777777" w:rsidR="00791068" w:rsidRPr="00791068" w:rsidRDefault="00791068" w:rsidP="004E0EB1">
      <w:pPr>
        <w:spacing w:after="0" w:line="240" w:lineRule="auto"/>
        <w:jc w:val="both"/>
        <w:rPr>
          <w:rFonts w:ascii="Times New Roman" w:hAnsi="Times New Roman"/>
          <w:bCs/>
          <w:sz w:val="24"/>
        </w:rPr>
      </w:pPr>
    </w:p>
    <w:p w14:paraId="35F2C3B9" w14:textId="4D0FD378"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unktiga 4</w:t>
      </w:r>
      <w:r w:rsidR="00791068" w:rsidRPr="005D2823">
        <w:rPr>
          <w:rFonts w:ascii="Times New Roman" w:hAnsi="Times New Roman"/>
          <w:sz w:val="24"/>
          <w:szCs w:val="24"/>
        </w:rPr>
        <w:t xml:space="preserve"> muudetakse </w:t>
      </w:r>
      <w:r w:rsidR="00171AC7" w:rsidRPr="005D2823">
        <w:rPr>
          <w:rFonts w:ascii="Times New Roman" w:hAnsi="Times New Roman"/>
          <w:sz w:val="24"/>
          <w:szCs w:val="24"/>
        </w:rPr>
        <w:t xml:space="preserve">esimest lauset </w:t>
      </w:r>
      <w:proofErr w:type="spellStart"/>
      <w:r w:rsidR="00171AC7" w:rsidRPr="005D2823">
        <w:rPr>
          <w:rFonts w:ascii="Times New Roman" w:hAnsi="Times New Roman"/>
          <w:sz w:val="24"/>
          <w:szCs w:val="24"/>
        </w:rPr>
        <w:t>TubS</w:t>
      </w:r>
      <w:proofErr w:type="spellEnd"/>
      <w:r w:rsidR="00171AC7" w:rsidRPr="005D2823">
        <w:rPr>
          <w:rFonts w:ascii="Times New Roman" w:hAnsi="Times New Roman"/>
          <w:sz w:val="24"/>
          <w:szCs w:val="24"/>
        </w:rPr>
        <w:t xml:space="preserve"> § </w:t>
      </w:r>
      <w:r w:rsidR="00791068" w:rsidRPr="005D2823">
        <w:rPr>
          <w:rFonts w:ascii="Times New Roman" w:hAnsi="Times New Roman"/>
          <w:sz w:val="24"/>
          <w:szCs w:val="24"/>
        </w:rPr>
        <w:t>10 lõike</w:t>
      </w:r>
      <w:r w:rsidR="00171AC7" w:rsidRPr="005D2823">
        <w:rPr>
          <w:rFonts w:ascii="Times New Roman" w:hAnsi="Times New Roman"/>
          <w:sz w:val="24"/>
          <w:szCs w:val="24"/>
        </w:rPr>
        <w:t>s</w:t>
      </w:r>
      <w:r w:rsidR="00791068" w:rsidRPr="005D2823">
        <w:rPr>
          <w:rFonts w:ascii="Times New Roman" w:hAnsi="Times New Roman"/>
          <w:sz w:val="24"/>
          <w:szCs w:val="24"/>
        </w:rPr>
        <w:t xml:space="preserve"> 4</w:t>
      </w:r>
      <w:r w:rsidR="003C698E" w:rsidRPr="005D2823">
        <w:rPr>
          <w:rFonts w:ascii="Times New Roman" w:hAnsi="Times New Roman"/>
          <w:sz w:val="24"/>
          <w:szCs w:val="24"/>
        </w:rPr>
        <w:t>, § 10</w:t>
      </w:r>
      <w:r w:rsidR="003C698E" w:rsidRPr="00CB36F4">
        <w:rPr>
          <w:rFonts w:ascii="Times New Roman" w:hAnsi="Times New Roman"/>
          <w:sz w:val="24"/>
          <w:szCs w:val="24"/>
          <w:vertAlign w:val="superscript"/>
        </w:rPr>
        <w:t>2</w:t>
      </w:r>
      <w:r w:rsidR="003C698E" w:rsidRPr="005D2823">
        <w:rPr>
          <w:rFonts w:ascii="Times New Roman" w:hAnsi="Times New Roman"/>
          <w:sz w:val="24"/>
          <w:szCs w:val="24"/>
        </w:rPr>
        <w:t xml:space="preserve"> lõikes 7 ja § 10</w:t>
      </w:r>
      <w:r w:rsidR="003C698E" w:rsidRPr="00CB36F4">
        <w:rPr>
          <w:rFonts w:ascii="Times New Roman" w:hAnsi="Times New Roman"/>
          <w:sz w:val="24"/>
          <w:szCs w:val="24"/>
          <w:vertAlign w:val="superscript"/>
        </w:rPr>
        <w:t>3</w:t>
      </w:r>
      <w:r w:rsidR="003C698E" w:rsidRPr="005D2823">
        <w:rPr>
          <w:rFonts w:ascii="Times New Roman" w:hAnsi="Times New Roman"/>
          <w:sz w:val="24"/>
          <w:szCs w:val="24"/>
        </w:rPr>
        <w:t xml:space="preserve"> lõikes 3</w:t>
      </w:r>
      <w:r w:rsidR="00791068" w:rsidRPr="005D2823">
        <w:rPr>
          <w:rFonts w:ascii="Times New Roman" w:hAnsi="Times New Roman"/>
          <w:sz w:val="24"/>
          <w:szCs w:val="24"/>
        </w:rPr>
        <w:t xml:space="preserve">, kuhu lisatakse teate vastavuse kontroll ja hindamine. Muudatus tuleneb sellest, et esitatud andmete nõuetele vastavust tuleb enne avaldamist kontrollida ning ka teavitused tuleb sisuliselt hinnata. </w:t>
      </w:r>
      <w:r w:rsidR="00A514BB">
        <w:rPr>
          <w:rFonts w:ascii="Times New Roman" w:hAnsi="Times New Roman"/>
          <w:sz w:val="24"/>
          <w:szCs w:val="24"/>
        </w:rPr>
        <w:t>D</w:t>
      </w:r>
      <w:r w:rsidR="00791068" w:rsidRPr="005D2823">
        <w:rPr>
          <w:rFonts w:ascii="Times New Roman" w:hAnsi="Times New Roman"/>
          <w:sz w:val="24"/>
          <w:szCs w:val="24"/>
        </w:rPr>
        <w:t>irektiivi 2014/40/ preambula 13 kohaselt on liikmesriikidel ja komisjonil oma regulatiivülesannete täitmiseks vaja põhjalikku teavet koostisosade ja tubakatoodetest eralduvate ainete kohta, et hinnata tubakatoodete atraktiivsust, nende sõltuvust tekitavat toimet ja mürgisust ning selliste toodete tarbimisega seotud terviseriske. Komisjoni rakendusotsus (EL) 2015/2186, 25. november 2015, millega kehtestatakse tubakatooteid käsitleva teabe esitamise ja kättesaadavaks tegemise vorm preambul 7 kohaselt on direktiiviga 2014/40/EL nõutud andmete kogumine, õigsuse kontrollimine, asjakohane analüüsimine, säilitamine ja levitamine on täielikult liikmesriikide vastutusel. Selle liikmesriigile pandud ülesande nõuetekohase täitmise tagamiseks on vajalik enne toodete info avaldamist läbiviija teavituste nõuetele vastavuse ja ka teabe sisuline hindamine.</w:t>
      </w:r>
    </w:p>
    <w:p w14:paraId="3D4B712A" w14:textId="77777777" w:rsidR="00791068" w:rsidRPr="00791068" w:rsidRDefault="00791068" w:rsidP="004E0EB1">
      <w:pPr>
        <w:spacing w:after="0" w:line="240" w:lineRule="auto"/>
        <w:jc w:val="both"/>
        <w:rPr>
          <w:rFonts w:ascii="Times New Roman" w:hAnsi="Times New Roman"/>
          <w:bCs/>
          <w:sz w:val="24"/>
        </w:rPr>
      </w:pPr>
    </w:p>
    <w:p w14:paraId="24B57119" w14:textId="384024A9"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unktiga 5</w:t>
      </w:r>
      <w:r w:rsidR="00791068" w:rsidRPr="005D2823">
        <w:rPr>
          <w:rFonts w:ascii="Times New Roman" w:hAnsi="Times New Roman"/>
          <w:sz w:val="24"/>
          <w:szCs w:val="24"/>
        </w:rPr>
        <w:t xml:space="preserve"> muudetakse </w:t>
      </w:r>
      <w:proofErr w:type="spellStart"/>
      <w:r w:rsidR="00E034A0" w:rsidRPr="005D2823">
        <w:rPr>
          <w:rFonts w:ascii="Times New Roman" w:hAnsi="Times New Roman"/>
          <w:sz w:val="24"/>
          <w:szCs w:val="24"/>
        </w:rPr>
        <w:t>TubS</w:t>
      </w:r>
      <w:proofErr w:type="spellEnd"/>
      <w:r w:rsidR="00E034A0" w:rsidRPr="005D2823">
        <w:rPr>
          <w:rFonts w:ascii="Times New Roman" w:hAnsi="Times New Roman"/>
          <w:sz w:val="24"/>
          <w:szCs w:val="24"/>
        </w:rPr>
        <w:t xml:space="preserve"> §</w:t>
      </w:r>
      <w:r w:rsidR="00791068" w:rsidRPr="005D2823">
        <w:rPr>
          <w:rFonts w:ascii="Times New Roman" w:hAnsi="Times New Roman"/>
          <w:sz w:val="24"/>
          <w:szCs w:val="24"/>
        </w:rPr>
        <w:t xml:space="preserve"> 10 lõiget 6, kuhu lisatakse eelmisest kalendriaastast müügimahtudest teavitamise tähtaeg, mis on 31. märts. Komisjoni rakendusotsus (EL) 2015/2186, 25. november 2015, millega kehtestatakse tubakatooteid käsitleva teabe esitamise ja kättesaadavaks tegemise vorm preambul 8 ütleb, et tootjaid ja importijaid tuleks innustada liikmesriikidele esitatavaid andmeid ajakohastama. Liidusisese võrdlemise hõlbustamiseks peaksid liikmesriigid innustama tootjaid ja importijaid esitama ajakohastatud andmeid, nt aasta müügiandmeid, järgneva kalendriaasta esimesel poolel. Selleks, et ajakohased andmed oleks kalendriaasta esimeele poole lõpuks T</w:t>
      </w:r>
      <w:r w:rsidR="00B726C7">
        <w:rPr>
          <w:rFonts w:ascii="Times New Roman" w:hAnsi="Times New Roman"/>
          <w:sz w:val="24"/>
          <w:szCs w:val="24"/>
        </w:rPr>
        <w:t>A</w:t>
      </w:r>
      <w:r w:rsidR="00791068" w:rsidRPr="005D2823">
        <w:rPr>
          <w:rFonts w:ascii="Times New Roman" w:hAnsi="Times New Roman"/>
          <w:sz w:val="24"/>
          <w:szCs w:val="24"/>
        </w:rPr>
        <w:t xml:space="preserve"> poolt kontrollitud ja teavituste </w:t>
      </w:r>
      <w:proofErr w:type="spellStart"/>
      <w:r w:rsidR="00791068" w:rsidRPr="005D2823">
        <w:rPr>
          <w:rFonts w:ascii="Times New Roman" w:hAnsi="Times New Roman"/>
          <w:sz w:val="24"/>
          <w:szCs w:val="24"/>
        </w:rPr>
        <w:t>ühisportaalis</w:t>
      </w:r>
      <w:proofErr w:type="spellEnd"/>
      <w:r w:rsidR="00791068" w:rsidRPr="005D2823">
        <w:rPr>
          <w:rFonts w:ascii="Times New Roman" w:hAnsi="Times New Roman"/>
          <w:sz w:val="24"/>
          <w:szCs w:val="24"/>
        </w:rPr>
        <w:t xml:space="preserve"> esitatud on vajalik seada tähtajaks hiljemalt märtsi lõpp. Müügikoguste andmete esitamisel esineb tihti puuduis, mille kõrvaldamiseks on vajalik teavituste esitajatega täiendavalt ühendust võtta, et esitatud andmed vastaksid nõuetele. Samuti müügiandmete esitamata jätnud </w:t>
      </w:r>
      <w:proofErr w:type="spellStart"/>
      <w:r w:rsidR="00791068" w:rsidRPr="005D2823">
        <w:rPr>
          <w:rFonts w:ascii="Times New Roman" w:hAnsi="Times New Roman"/>
          <w:sz w:val="24"/>
          <w:szCs w:val="24"/>
        </w:rPr>
        <w:t>teavitajate</w:t>
      </w:r>
      <w:proofErr w:type="spellEnd"/>
      <w:r w:rsidR="00791068" w:rsidRPr="005D2823">
        <w:rPr>
          <w:rFonts w:ascii="Times New Roman" w:hAnsi="Times New Roman"/>
          <w:sz w:val="24"/>
          <w:szCs w:val="24"/>
        </w:rPr>
        <w:t xml:space="preserve"> meeldetuletused saata. </w:t>
      </w:r>
    </w:p>
    <w:p w14:paraId="5FC0A28C" w14:textId="77777777" w:rsidR="00791068" w:rsidRPr="00791068" w:rsidRDefault="00791068" w:rsidP="004E0EB1">
      <w:pPr>
        <w:spacing w:after="0" w:line="240" w:lineRule="auto"/>
        <w:jc w:val="both"/>
        <w:rPr>
          <w:rFonts w:ascii="Times New Roman" w:hAnsi="Times New Roman"/>
          <w:bCs/>
          <w:sz w:val="24"/>
        </w:rPr>
      </w:pPr>
    </w:p>
    <w:p w14:paraId="7C28C639" w14:textId="0FCB4369"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Täpsustatakse ka andmete esitamise vormi, milleks on elektroonilises vormis andmete esitamiseks ettenähtud </w:t>
      </w:r>
      <w:proofErr w:type="spellStart"/>
      <w:r w:rsidRPr="005D2823">
        <w:rPr>
          <w:rFonts w:ascii="Times New Roman" w:hAnsi="Times New Roman"/>
          <w:sz w:val="24"/>
          <w:szCs w:val="24"/>
        </w:rPr>
        <w:t>ühisportaali</w:t>
      </w:r>
      <w:proofErr w:type="spellEnd"/>
      <w:r w:rsidRPr="005D2823">
        <w:rPr>
          <w:rFonts w:ascii="Times New Roman" w:hAnsi="Times New Roman"/>
          <w:sz w:val="24"/>
          <w:szCs w:val="24"/>
        </w:rPr>
        <w:t xml:space="preserve"> kaudu. Nõue tuleneb Komisjoni rakendusotsuse (EL) 2015/2186 artiklist 2, mille lõike 2 kohaselt tagavad liikmesriigid, et tubakatoodete tootjad ja importijad esitavad koostisosade, eralduvate ainete ja müügimahtude, sh muudatuste ja turult kõrvaldamise kohta teabe andmete esitamiseks ettenähtud </w:t>
      </w:r>
      <w:proofErr w:type="spellStart"/>
      <w:r w:rsidRPr="005D2823">
        <w:rPr>
          <w:rFonts w:ascii="Times New Roman" w:hAnsi="Times New Roman"/>
          <w:sz w:val="24"/>
          <w:szCs w:val="24"/>
        </w:rPr>
        <w:t>ühisportaali</w:t>
      </w:r>
      <w:proofErr w:type="spellEnd"/>
      <w:r w:rsidRPr="005D2823">
        <w:rPr>
          <w:rFonts w:ascii="Times New Roman" w:hAnsi="Times New Roman"/>
          <w:sz w:val="24"/>
          <w:szCs w:val="24"/>
        </w:rPr>
        <w:t xml:space="preserve"> kaudu. Enamus teabe esitajaid seda nõuet ka täidavad kuid segaduste vältimiseks, kus aruanne esitatakse kirja teel T</w:t>
      </w:r>
      <w:r w:rsidR="00B726C7">
        <w:rPr>
          <w:rFonts w:ascii="Times New Roman" w:hAnsi="Times New Roman"/>
          <w:sz w:val="24"/>
          <w:szCs w:val="24"/>
        </w:rPr>
        <w:t>A-</w:t>
      </w:r>
      <w:r w:rsidRPr="005D2823">
        <w:rPr>
          <w:rFonts w:ascii="Times New Roman" w:hAnsi="Times New Roman"/>
          <w:sz w:val="24"/>
          <w:szCs w:val="24"/>
        </w:rPr>
        <w:t>le, vajas säte täpsustamist.</w:t>
      </w:r>
    </w:p>
    <w:p w14:paraId="43497217" w14:textId="77777777" w:rsidR="00791068" w:rsidRPr="00791068" w:rsidRDefault="00791068" w:rsidP="004E0EB1">
      <w:pPr>
        <w:spacing w:after="0" w:line="240" w:lineRule="auto"/>
        <w:jc w:val="both"/>
        <w:rPr>
          <w:rFonts w:ascii="Times New Roman" w:hAnsi="Times New Roman"/>
          <w:bCs/>
          <w:sz w:val="24"/>
        </w:rPr>
      </w:pPr>
    </w:p>
    <w:p w14:paraId="74FD1DD9" w14:textId="5A109C48"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 xml:space="preserve">unktidega </w:t>
      </w:r>
      <w:r w:rsidR="00E37690" w:rsidRPr="00CB36F4">
        <w:rPr>
          <w:rFonts w:ascii="Times New Roman" w:hAnsi="Times New Roman"/>
          <w:sz w:val="24"/>
          <w:szCs w:val="24"/>
          <w:u w:val="single"/>
        </w:rPr>
        <w:t>6</w:t>
      </w:r>
      <w:r w:rsidR="00455657" w:rsidRPr="00CB36F4">
        <w:rPr>
          <w:rFonts w:ascii="Times New Roman" w:hAnsi="Times New Roman"/>
          <w:sz w:val="24"/>
          <w:szCs w:val="24"/>
          <w:u w:val="single"/>
        </w:rPr>
        <w:t xml:space="preserve"> ja 7</w:t>
      </w:r>
      <w:r w:rsidR="00455657" w:rsidRPr="00CB36F4">
        <w:rPr>
          <w:rFonts w:ascii="Times New Roman" w:hAnsi="Times New Roman"/>
          <w:sz w:val="24"/>
          <w:szCs w:val="24"/>
        </w:rPr>
        <w:t xml:space="preserve"> </w:t>
      </w:r>
      <w:r w:rsidR="00791068" w:rsidRPr="005D2823">
        <w:rPr>
          <w:rFonts w:ascii="Times New Roman" w:hAnsi="Times New Roman"/>
          <w:sz w:val="24"/>
          <w:szCs w:val="24"/>
        </w:rPr>
        <w:t xml:space="preserve">muudetakse </w:t>
      </w:r>
      <w:r w:rsidR="006959BF" w:rsidRPr="005D2823">
        <w:rPr>
          <w:rFonts w:ascii="Times New Roman" w:hAnsi="Times New Roman"/>
          <w:sz w:val="24"/>
          <w:szCs w:val="24"/>
        </w:rPr>
        <w:t xml:space="preserve">sissejuhatavat lauseosa </w:t>
      </w:r>
      <w:proofErr w:type="spellStart"/>
      <w:r w:rsidR="00DF00BA" w:rsidRPr="005D2823">
        <w:rPr>
          <w:rFonts w:ascii="Times New Roman" w:hAnsi="Times New Roman"/>
          <w:sz w:val="24"/>
          <w:szCs w:val="24"/>
        </w:rPr>
        <w:t>TubS</w:t>
      </w:r>
      <w:proofErr w:type="spellEnd"/>
      <w:r w:rsidR="00DF00BA" w:rsidRPr="005D2823">
        <w:rPr>
          <w:rFonts w:ascii="Times New Roman" w:hAnsi="Times New Roman"/>
          <w:sz w:val="24"/>
          <w:szCs w:val="24"/>
        </w:rPr>
        <w:t xml:space="preserve"> §</w:t>
      </w:r>
      <w:r w:rsidR="00791068" w:rsidRPr="005D2823">
        <w:rPr>
          <w:rFonts w:ascii="Times New Roman" w:hAnsi="Times New Roman"/>
          <w:sz w:val="24"/>
          <w:szCs w:val="24"/>
        </w:rPr>
        <w:t xml:space="preserve"> 10</w:t>
      </w:r>
      <w:r w:rsidR="00791068" w:rsidRPr="005D2823">
        <w:rPr>
          <w:rFonts w:ascii="Times New Roman" w:hAnsi="Times New Roman"/>
          <w:sz w:val="24"/>
          <w:szCs w:val="24"/>
          <w:vertAlign w:val="superscript"/>
        </w:rPr>
        <w:t>1</w:t>
      </w:r>
      <w:r w:rsidR="00791068" w:rsidRPr="005D2823">
        <w:rPr>
          <w:rFonts w:ascii="Times New Roman" w:hAnsi="Times New Roman"/>
          <w:sz w:val="24"/>
          <w:szCs w:val="24"/>
        </w:rPr>
        <w:t xml:space="preserve"> lõike</w:t>
      </w:r>
      <w:r w:rsidR="006959BF" w:rsidRPr="005D2823">
        <w:rPr>
          <w:rFonts w:ascii="Times New Roman" w:hAnsi="Times New Roman"/>
          <w:sz w:val="24"/>
          <w:szCs w:val="24"/>
        </w:rPr>
        <w:t>s</w:t>
      </w:r>
      <w:r w:rsidR="00791068" w:rsidRPr="005D2823">
        <w:rPr>
          <w:rFonts w:ascii="Times New Roman" w:hAnsi="Times New Roman"/>
          <w:sz w:val="24"/>
          <w:szCs w:val="24"/>
        </w:rPr>
        <w:t xml:space="preserve"> 1 </w:t>
      </w:r>
      <w:r w:rsidR="00EF423E" w:rsidRPr="005D2823">
        <w:rPr>
          <w:rFonts w:ascii="Times New Roman" w:hAnsi="Times New Roman"/>
          <w:sz w:val="24"/>
          <w:szCs w:val="24"/>
        </w:rPr>
        <w:t>ja § 10</w:t>
      </w:r>
      <w:r w:rsidR="00EF423E" w:rsidRPr="00CB36F4">
        <w:rPr>
          <w:rFonts w:ascii="Times New Roman" w:hAnsi="Times New Roman"/>
          <w:sz w:val="24"/>
          <w:szCs w:val="24"/>
          <w:vertAlign w:val="superscript"/>
        </w:rPr>
        <w:t>2</w:t>
      </w:r>
      <w:r w:rsidR="00EF423E" w:rsidRPr="005D2823">
        <w:rPr>
          <w:rFonts w:ascii="Times New Roman" w:hAnsi="Times New Roman"/>
          <w:sz w:val="24"/>
          <w:szCs w:val="24"/>
        </w:rPr>
        <w:t xml:space="preserve"> lõike</w:t>
      </w:r>
      <w:r w:rsidR="006959BF" w:rsidRPr="005D2823">
        <w:rPr>
          <w:rFonts w:ascii="Times New Roman" w:hAnsi="Times New Roman"/>
          <w:sz w:val="24"/>
          <w:szCs w:val="24"/>
        </w:rPr>
        <w:t>s</w:t>
      </w:r>
      <w:r w:rsidR="00EF423E" w:rsidRPr="005D2823">
        <w:rPr>
          <w:rFonts w:ascii="Times New Roman" w:hAnsi="Times New Roman"/>
          <w:sz w:val="24"/>
          <w:szCs w:val="24"/>
        </w:rPr>
        <w:t xml:space="preserve"> 1</w:t>
      </w:r>
      <w:r w:rsidR="00791068" w:rsidRPr="005D2823">
        <w:rPr>
          <w:rFonts w:ascii="Times New Roman" w:hAnsi="Times New Roman"/>
          <w:sz w:val="24"/>
          <w:szCs w:val="24"/>
        </w:rPr>
        <w:t xml:space="preserve">, kus tehakse samasisulised muudatused kui eelnõu § </w:t>
      </w:r>
      <w:r w:rsidR="00D417DB" w:rsidRPr="005D2823">
        <w:rPr>
          <w:rFonts w:ascii="Times New Roman" w:hAnsi="Times New Roman"/>
          <w:sz w:val="24"/>
          <w:szCs w:val="24"/>
        </w:rPr>
        <w:t>6</w:t>
      </w:r>
      <w:r w:rsidR="00791068" w:rsidRPr="005D2823">
        <w:rPr>
          <w:rFonts w:ascii="Times New Roman" w:hAnsi="Times New Roman"/>
          <w:sz w:val="24"/>
          <w:szCs w:val="24"/>
        </w:rPr>
        <w:t xml:space="preserve"> punktiga 1.</w:t>
      </w:r>
    </w:p>
    <w:p w14:paraId="21CBC31D" w14:textId="77777777" w:rsidR="00791068" w:rsidRPr="00791068" w:rsidRDefault="00791068" w:rsidP="004E0EB1">
      <w:pPr>
        <w:spacing w:after="0" w:line="240" w:lineRule="auto"/>
        <w:jc w:val="both"/>
        <w:rPr>
          <w:rFonts w:ascii="Times New Roman" w:hAnsi="Times New Roman"/>
          <w:bCs/>
          <w:sz w:val="24"/>
        </w:rPr>
      </w:pPr>
    </w:p>
    <w:p w14:paraId="2108F05A" w14:textId="6BE30DF4"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 xml:space="preserve">unktiga </w:t>
      </w:r>
      <w:r w:rsidR="007F3E90" w:rsidRPr="00CB36F4">
        <w:rPr>
          <w:rFonts w:ascii="Times New Roman" w:hAnsi="Times New Roman"/>
          <w:sz w:val="24"/>
          <w:szCs w:val="24"/>
          <w:u w:val="single"/>
        </w:rPr>
        <w:t>8</w:t>
      </w:r>
      <w:r w:rsidR="007F3E90" w:rsidRPr="005D2823">
        <w:rPr>
          <w:rFonts w:ascii="Times New Roman" w:hAnsi="Times New Roman"/>
          <w:sz w:val="24"/>
          <w:szCs w:val="24"/>
        </w:rPr>
        <w:t xml:space="preserve"> </w:t>
      </w:r>
      <w:r w:rsidR="00791068" w:rsidRPr="005D2823">
        <w:rPr>
          <w:rFonts w:ascii="Times New Roman" w:hAnsi="Times New Roman"/>
          <w:sz w:val="24"/>
          <w:szCs w:val="24"/>
        </w:rPr>
        <w:t xml:space="preserve">muudetakse </w:t>
      </w:r>
      <w:proofErr w:type="spellStart"/>
      <w:r w:rsidR="00A02896" w:rsidRPr="005D2823">
        <w:rPr>
          <w:rFonts w:ascii="Times New Roman" w:hAnsi="Times New Roman"/>
          <w:sz w:val="24"/>
          <w:szCs w:val="24"/>
        </w:rPr>
        <w:t>TubS</w:t>
      </w:r>
      <w:proofErr w:type="spellEnd"/>
      <w:r w:rsidR="00A02896" w:rsidRPr="005D2823">
        <w:rPr>
          <w:rFonts w:ascii="Times New Roman" w:hAnsi="Times New Roman"/>
          <w:sz w:val="24"/>
          <w:szCs w:val="24"/>
        </w:rPr>
        <w:t xml:space="preserve"> § </w:t>
      </w:r>
      <w:r w:rsidR="00791068" w:rsidRPr="005D2823">
        <w:rPr>
          <w:rFonts w:ascii="Times New Roman" w:hAnsi="Times New Roman"/>
          <w:sz w:val="24"/>
          <w:szCs w:val="24"/>
        </w:rPr>
        <w:t>10</w:t>
      </w:r>
      <w:r w:rsidR="00791068" w:rsidRPr="005D2823">
        <w:rPr>
          <w:rFonts w:ascii="Times New Roman" w:hAnsi="Times New Roman"/>
          <w:sz w:val="24"/>
          <w:szCs w:val="24"/>
          <w:vertAlign w:val="superscript"/>
        </w:rPr>
        <w:t>2</w:t>
      </w:r>
      <w:r w:rsidR="00791068" w:rsidRPr="005D2823">
        <w:rPr>
          <w:rFonts w:ascii="Times New Roman" w:hAnsi="Times New Roman"/>
          <w:sz w:val="24"/>
          <w:szCs w:val="24"/>
        </w:rPr>
        <w:t xml:space="preserve"> lõik</w:t>
      </w:r>
      <w:r w:rsidR="00A07D85" w:rsidRPr="005D2823">
        <w:rPr>
          <w:rFonts w:ascii="Times New Roman" w:hAnsi="Times New Roman"/>
          <w:sz w:val="24"/>
          <w:szCs w:val="24"/>
        </w:rPr>
        <w:t>e</w:t>
      </w:r>
      <w:r w:rsidR="00791068" w:rsidRPr="005D2823">
        <w:rPr>
          <w:rFonts w:ascii="Times New Roman" w:hAnsi="Times New Roman"/>
          <w:sz w:val="24"/>
          <w:szCs w:val="24"/>
        </w:rPr>
        <w:t xml:space="preserve"> 2 </w:t>
      </w:r>
      <w:r w:rsidR="00A07D85" w:rsidRPr="005D2823">
        <w:rPr>
          <w:rFonts w:ascii="Times New Roman" w:hAnsi="Times New Roman"/>
          <w:sz w:val="24"/>
          <w:szCs w:val="24"/>
        </w:rPr>
        <w:t>sissejuhatava</w:t>
      </w:r>
      <w:r w:rsidR="00D417DB" w:rsidRPr="005D2823">
        <w:rPr>
          <w:rFonts w:ascii="Times New Roman" w:hAnsi="Times New Roman"/>
          <w:sz w:val="24"/>
          <w:szCs w:val="24"/>
        </w:rPr>
        <w:t>t</w:t>
      </w:r>
      <w:r w:rsidR="00A07D85" w:rsidRPr="005D2823">
        <w:rPr>
          <w:rFonts w:ascii="Times New Roman" w:hAnsi="Times New Roman"/>
          <w:sz w:val="24"/>
          <w:szCs w:val="24"/>
        </w:rPr>
        <w:t xml:space="preserve"> lauseosa</w:t>
      </w:r>
      <w:r w:rsidR="00791068" w:rsidRPr="005D2823">
        <w:rPr>
          <w:rFonts w:ascii="Times New Roman" w:hAnsi="Times New Roman"/>
          <w:sz w:val="24"/>
          <w:szCs w:val="24"/>
        </w:rPr>
        <w:t>, kus asendatakse tekstiosa „võõrandamiseks Eestisse toov või neid Eestis tootev ettevõtja“ tekstiosaga „tootja või importija“</w:t>
      </w:r>
      <w:r w:rsidR="00D417DB" w:rsidRPr="005D2823">
        <w:rPr>
          <w:rFonts w:ascii="Times New Roman" w:hAnsi="Times New Roman"/>
          <w:sz w:val="24"/>
          <w:szCs w:val="24"/>
        </w:rPr>
        <w:t>, samadel põhjendustel nagu eelnõu § 6 punktis 1</w:t>
      </w:r>
      <w:r w:rsidR="00791068" w:rsidRPr="005D2823">
        <w:rPr>
          <w:rFonts w:ascii="Times New Roman" w:hAnsi="Times New Roman"/>
          <w:sz w:val="24"/>
          <w:szCs w:val="24"/>
        </w:rPr>
        <w:t>.</w:t>
      </w:r>
    </w:p>
    <w:p w14:paraId="6EF964BD" w14:textId="77777777" w:rsidR="00791068" w:rsidRPr="00791068" w:rsidRDefault="00791068" w:rsidP="004E0EB1">
      <w:pPr>
        <w:spacing w:after="0" w:line="240" w:lineRule="auto"/>
        <w:jc w:val="both"/>
        <w:rPr>
          <w:rFonts w:ascii="Times New Roman" w:hAnsi="Times New Roman"/>
          <w:bCs/>
          <w:sz w:val="24"/>
        </w:rPr>
      </w:pPr>
    </w:p>
    <w:p w14:paraId="709AA1C4" w14:textId="6B0A80DE"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 xml:space="preserve">unktiga </w:t>
      </w:r>
      <w:r w:rsidR="00953567" w:rsidRPr="00CB36F4">
        <w:rPr>
          <w:rFonts w:ascii="Times New Roman" w:hAnsi="Times New Roman"/>
          <w:sz w:val="24"/>
          <w:szCs w:val="24"/>
          <w:u w:val="single"/>
        </w:rPr>
        <w:t>9</w:t>
      </w:r>
      <w:r w:rsidR="00953567" w:rsidRPr="005D2823">
        <w:rPr>
          <w:rFonts w:ascii="Times New Roman" w:hAnsi="Times New Roman"/>
          <w:sz w:val="24"/>
          <w:szCs w:val="24"/>
        </w:rPr>
        <w:t xml:space="preserve"> täiendatakse </w:t>
      </w:r>
      <w:proofErr w:type="spellStart"/>
      <w:r w:rsidR="00953567" w:rsidRPr="005D2823">
        <w:rPr>
          <w:rFonts w:ascii="Times New Roman" w:hAnsi="Times New Roman"/>
          <w:sz w:val="24"/>
          <w:szCs w:val="24"/>
        </w:rPr>
        <w:t>TubS</w:t>
      </w:r>
      <w:proofErr w:type="spellEnd"/>
      <w:r w:rsidR="00953567" w:rsidRPr="005D2823">
        <w:rPr>
          <w:rFonts w:ascii="Times New Roman" w:hAnsi="Times New Roman"/>
          <w:sz w:val="24"/>
          <w:szCs w:val="24"/>
        </w:rPr>
        <w:t xml:space="preserve"> § </w:t>
      </w:r>
      <w:r w:rsidR="00791068" w:rsidRPr="005D2823">
        <w:rPr>
          <w:rFonts w:ascii="Times New Roman" w:hAnsi="Times New Roman"/>
          <w:sz w:val="24"/>
          <w:szCs w:val="24"/>
        </w:rPr>
        <w:t>10</w:t>
      </w:r>
      <w:r w:rsidR="00791068" w:rsidRPr="005D2823">
        <w:rPr>
          <w:rFonts w:ascii="Times New Roman" w:hAnsi="Times New Roman"/>
          <w:sz w:val="24"/>
          <w:szCs w:val="24"/>
          <w:vertAlign w:val="superscript"/>
        </w:rPr>
        <w:t>2</w:t>
      </w:r>
      <w:r w:rsidR="00791068" w:rsidRPr="005D2823">
        <w:rPr>
          <w:rFonts w:ascii="Times New Roman" w:hAnsi="Times New Roman"/>
          <w:sz w:val="24"/>
          <w:szCs w:val="24"/>
        </w:rPr>
        <w:t xml:space="preserve"> lõike 2 punkti 1 eelmise kalendriaasta müügimahtudest teavitamise tähta</w:t>
      </w:r>
      <w:r w:rsidR="00DF23CC" w:rsidRPr="005D2823">
        <w:rPr>
          <w:rFonts w:ascii="Times New Roman" w:hAnsi="Times New Roman"/>
          <w:sz w:val="24"/>
          <w:szCs w:val="24"/>
        </w:rPr>
        <w:t>jaga</w:t>
      </w:r>
      <w:r w:rsidR="00791068" w:rsidRPr="005D2823">
        <w:rPr>
          <w:rFonts w:ascii="Times New Roman" w:hAnsi="Times New Roman"/>
          <w:sz w:val="24"/>
          <w:szCs w:val="24"/>
        </w:rPr>
        <w:t>, mis on 31. märts. Komisjoni rakendusotsus</w:t>
      </w:r>
      <w:r w:rsidR="00296E93" w:rsidRPr="005D2823">
        <w:rPr>
          <w:rFonts w:ascii="Times New Roman" w:hAnsi="Times New Roman"/>
          <w:sz w:val="24"/>
          <w:szCs w:val="24"/>
        </w:rPr>
        <w:t>e</w:t>
      </w:r>
      <w:r w:rsidR="00791068" w:rsidRPr="005D2823">
        <w:rPr>
          <w:rFonts w:ascii="Times New Roman" w:hAnsi="Times New Roman"/>
          <w:sz w:val="24"/>
          <w:szCs w:val="24"/>
        </w:rPr>
        <w:t xml:space="preserve"> (EL) 2015/2186, 25. november 2015, millega kehtestatakse tubakatooteid käsitleva teabe esitamise ja kättesaadavaks tegemise vorm</w:t>
      </w:r>
      <w:r w:rsidR="00296E93" w:rsidRPr="005D2823">
        <w:rPr>
          <w:rFonts w:ascii="Times New Roman" w:hAnsi="Times New Roman"/>
          <w:sz w:val="24"/>
          <w:szCs w:val="24"/>
        </w:rPr>
        <w:t>,</w:t>
      </w:r>
      <w:r w:rsidR="00791068" w:rsidRPr="005D2823">
        <w:rPr>
          <w:rFonts w:ascii="Times New Roman" w:hAnsi="Times New Roman"/>
          <w:sz w:val="24"/>
          <w:szCs w:val="24"/>
        </w:rPr>
        <w:t xml:space="preserve"> preambul 8 ütleb, et tootjaid ja importijaid tuleks innustada liikmesriikidele esitatavaid andmeid ajakohastama. Liidusisese võrdlemise hõlbustamiseks peaksid liikmesriigid innustama tootjaid ja importijaid esitama ajakohastatud andmeid, nt aasta müügiandmeid, järgneva kalendriaasta esimesel poolel. Selleks, et ajakohased andmed oleks kalendriaasta esime</w:t>
      </w:r>
      <w:r w:rsidR="00A06036" w:rsidRPr="005D2823">
        <w:rPr>
          <w:rFonts w:ascii="Times New Roman" w:hAnsi="Times New Roman"/>
          <w:sz w:val="24"/>
          <w:szCs w:val="24"/>
        </w:rPr>
        <w:t>se</w:t>
      </w:r>
      <w:r w:rsidR="00791068" w:rsidRPr="005D2823">
        <w:rPr>
          <w:rFonts w:ascii="Times New Roman" w:hAnsi="Times New Roman"/>
          <w:sz w:val="24"/>
          <w:szCs w:val="24"/>
        </w:rPr>
        <w:t xml:space="preserve"> poole lõpuks T</w:t>
      </w:r>
      <w:r w:rsidR="00B726C7">
        <w:rPr>
          <w:rFonts w:ascii="Times New Roman" w:hAnsi="Times New Roman"/>
          <w:sz w:val="24"/>
          <w:szCs w:val="24"/>
        </w:rPr>
        <w:t>A</w:t>
      </w:r>
      <w:r w:rsidR="00791068" w:rsidRPr="005D2823">
        <w:rPr>
          <w:rFonts w:ascii="Times New Roman" w:hAnsi="Times New Roman"/>
          <w:sz w:val="24"/>
          <w:szCs w:val="24"/>
        </w:rPr>
        <w:t xml:space="preserve"> poolt kontrollitud ja teavituste </w:t>
      </w:r>
      <w:proofErr w:type="spellStart"/>
      <w:r w:rsidR="00791068" w:rsidRPr="005D2823">
        <w:rPr>
          <w:rFonts w:ascii="Times New Roman" w:hAnsi="Times New Roman"/>
          <w:sz w:val="24"/>
          <w:szCs w:val="24"/>
        </w:rPr>
        <w:t>ühisportaalis</w:t>
      </w:r>
      <w:proofErr w:type="spellEnd"/>
      <w:r w:rsidR="00791068" w:rsidRPr="005D2823">
        <w:rPr>
          <w:rFonts w:ascii="Times New Roman" w:hAnsi="Times New Roman"/>
          <w:sz w:val="24"/>
          <w:szCs w:val="24"/>
        </w:rPr>
        <w:t xml:space="preserve"> esitatud</w:t>
      </w:r>
      <w:r w:rsidR="00A06036" w:rsidRPr="005D2823">
        <w:rPr>
          <w:rFonts w:ascii="Times New Roman" w:hAnsi="Times New Roman"/>
          <w:sz w:val="24"/>
          <w:szCs w:val="24"/>
        </w:rPr>
        <w:t>,</w:t>
      </w:r>
      <w:r w:rsidR="00791068" w:rsidRPr="005D2823">
        <w:rPr>
          <w:rFonts w:ascii="Times New Roman" w:hAnsi="Times New Roman"/>
          <w:sz w:val="24"/>
          <w:szCs w:val="24"/>
        </w:rPr>
        <w:t xml:space="preserve"> on vajalik seada tähtajaks hiljemalt märtsi lõpp. Müügikoguste andmete esitamisel esineb tihti puudus</w:t>
      </w:r>
      <w:r w:rsidR="00A06036" w:rsidRPr="005D2823">
        <w:rPr>
          <w:rFonts w:ascii="Times New Roman" w:hAnsi="Times New Roman"/>
          <w:sz w:val="24"/>
          <w:szCs w:val="24"/>
        </w:rPr>
        <w:t>i</w:t>
      </w:r>
      <w:r w:rsidR="00791068" w:rsidRPr="005D2823">
        <w:rPr>
          <w:rFonts w:ascii="Times New Roman" w:hAnsi="Times New Roman"/>
          <w:sz w:val="24"/>
          <w:szCs w:val="24"/>
        </w:rPr>
        <w:t xml:space="preserve">, mille kõrvaldamiseks on vajalik teavituste esitajatega täiendavalt ühendust võtta, et esitatud andmed vastaksid nõuetele. Samuti </w:t>
      </w:r>
      <w:r w:rsidR="00B737E7" w:rsidRPr="005D2823">
        <w:rPr>
          <w:rFonts w:ascii="Times New Roman" w:hAnsi="Times New Roman"/>
          <w:sz w:val="24"/>
          <w:szCs w:val="24"/>
        </w:rPr>
        <w:t xml:space="preserve">esineb vajadust saata </w:t>
      </w:r>
      <w:r w:rsidR="00791068" w:rsidRPr="005D2823">
        <w:rPr>
          <w:rFonts w:ascii="Times New Roman" w:hAnsi="Times New Roman"/>
          <w:sz w:val="24"/>
          <w:szCs w:val="24"/>
        </w:rPr>
        <w:t>müügiandme</w:t>
      </w:r>
      <w:r w:rsidR="00B737E7" w:rsidRPr="005D2823">
        <w:rPr>
          <w:rFonts w:ascii="Times New Roman" w:hAnsi="Times New Roman"/>
          <w:sz w:val="24"/>
          <w:szCs w:val="24"/>
        </w:rPr>
        <w:t>d</w:t>
      </w:r>
      <w:r w:rsidR="00791068" w:rsidRPr="005D2823">
        <w:rPr>
          <w:rFonts w:ascii="Times New Roman" w:hAnsi="Times New Roman"/>
          <w:sz w:val="24"/>
          <w:szCs w:val="24"/>
        </w:rPr>
        <w:t xml:space="preserve"> esitamata jätnud </w:t>
      </w:r>
      <w:proofErr w:type="spellStart"/>
      <w:r w:rsidR="00791068" w:rsidRPr="005D2823">
        <w:rPr>
          <w:rFonts w:ascii="Times New Roman" w:hAnsi="Times New Roman"/>
          <w:sz w:val="24"/>
          <w:szCs w:val="24"/>
        </w:rPr>
        <w:t>teavitajate</w:t>
      </w:r>
      <w:r w:rsidR="00B737E7" w:rsidRPr="005D2823">
        <w:rPr>
          <w:rFonts w:ascii="Times New Roman" w:hAnsi="Times New Roman"/>
          <w:sz w:val="24"/>
          <w:szCs w:val="24"/>
        </w:rPr>
        <w:t>le</w:t>
      </w:r>
      <w:proofErr w:type="spellEnd"/>
      <w:r w:rsidR="00791068" w:rsidRPr="005D2823">
        <w:rPr>
          <w:rFonts w:ascii="Times New Roman" w:hAnsi="Times New Roman"/>
          <w:sz w:val="24"/>
          <w:szCs w:val="24"/>
        </w:rPr>
        <w:t xml:space="preserve"> meeldetuletused. </w:t>
      </w:r>
    </w:p>
    <w:p w14:paraId="773CC6D3" w14:textId="77777777" w:rsidR="00791068" w:rsidRPr="00791068" w:rsidRDefault="00791068" w:rsidP="004E0EB1">
      <w:pPr>
        <w:spacing w:after="0" w:line="240" w:lineRule="auto"/>
        <w:jc w:val="both"/>
        <w:rPr>
          <w:rFonts w:ascii="Times New Roman" w:hAnsi="Times New Roman"/>
          <w:bCs/>
          <w:sz w:val="24"/>
        </w:rPr>
      </w:pPr>
    </w:p>
    <w:p w14:paraId="2E68ADD8" w14:textId="229FCD7F" w:rsidR="00791068" w:rsidRPr="007974E5" w:rsidRDefault="00D9583C"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P</w:t>
      </w:r>
      <w:r w:rsidR="00791068" w:rsidRPr="00CB36F4">
        <w:rPr>
          <w:rFonts w:ascii="Times New Roman" w:hAnsi="Times New Roman"/>
          <w:sz w:val="24"/>
          <w:szCs w:val="24"/>
          <w:u w:val="single"/>
        </w:rPr>
        <w:t>unktiga 1</w:t>
      </w:r>
      <w:r w:rsidR="001D5CBA" w:rsidRPr="00CB36F4">
        <w:rPr>
          <w:rFonts w:ascii="Times New Roman" w:hAnsi="Times New Roman"/>
          <w:sz w:val="24"/>
          <w:szCs w:val="24"/>
          <w:u w:val="single"/>
        </w:rPr>
        <w:t>0</w:t>
      </w:r>
      <w:r w:rsidR="00791068" w:rsidRPr="005D2823">
        <w:rPr>
          <w:rFonts w:ascii="Times New Roman" w:hAnsi="Times New Roman"/>
          <w:sz w:val="24"/>
          <w:szCs w:val="24"/>
        </w:rPr>
        <w:t xml:space="preserve"> täiendatakse </w:t>
      </w:r>
      <w:proofErr w:type="spellStart"/>
      <w:r w:rsidR="00787250" w:rsidRPr="005D2823">
        <w:rPr>
          <w:rFonts w:ascii="Times New Roman" w:hAnsi="Times New Roman"/>
          <w:sz w:val="24"/>
          <w:szCs w:val="24"/>
        </w:rPr>
        <w:t>TubS</w:t>
      </w:r>
      <w:proofErr w:type="spellEnd"/>
      <w:r w:rsidR="00787250" w:rsidRPr="005D2823">
        <w:rPr>
          <w:rFonts w:ascii="Times New Roman" w:hAnsi="Times New Roman"/>
          <w:sz w:val="24"/>
          <w:szCs w:val="24"/>
        </w:rPr>
        <w:t xml:space="preserve"> 2. peatük</w:t>
      </w:r>
      <w:r w:rsidR="00657E88" w:rsidRPr="005D2823">
        <w:rPr>
          <w:rFonts w:ascii="Times New Roman" w:hAnsi="Times New Roman"/>
          <w:sz w:val="24"/>
          <w:szCs w:val="24"/>
        </w:rPr>
        <w:t>i 1. jagu §-</w:t>
      </w:r>
      <w:r w:rsidR="00791068" w:rsidRPr="005D2823">
        <w:rPr>
          <w:rFonts w:ascii="Times New Roman" w:hAnsi="Times New Roman"/>
          <w:sz w:val="24"/>
          <w:szCs w:val="24"/>
        </w:rPr>
        <w:t>ga 10</w:t>
      </w:r>
      <w:r w:rsidR="00791068" w:rsidRPr="005D2823">
        <w:rPr>
          <w:rFonts w:ascii="Times New Roman" w:hAnsi="Times New Roman"/>
          <w:sz w:val="24"/>
          <w:szCs w:val="24"/>
          <w:vertAlign w:val="superscript"/>
        </w:rPr>
        <w:t>4</w:t>
      </w:r>
      <w:r w:rsidR="00791068" w:rsidRPr="005D2823">
        <w:rPr>
          <w:rFonts w:ascii="Times New Roman" w:hAnsi="Times New Roman"/>
          <w:sz w:val="24"/>
          <w:szCs w:val="24"/>
        </w:rPr>
        <w:t xml:space="preserve">, millega sätestatakse riigilõivud teatise </w:t>
      </w:r>
      <w:r w:rsidR="00A21657" w:rsidRPr="005D2823">
        <w:rPr>
          <w:rFonts w:ascii="Times New Roman" w:hAnsi="Times New Roman"/>
          <w:sz w:val="24"/>
          <w:szCs w:val="24"/>
        </w:rPr>
        <w:t xml:space="preserve">läbivaatamise </w:t>
      </w:r>
      <w:r w:rsidR="00791068" w:rsidRPr="005D2823">
        <w:rPr>
          <w:rFonts w:ascii="Times New Roman" w:hAnsi="Times New Roman"/>
          <w:sz w:val="24"/>
          <w:szCs w:val="24"/>
        </w:rPr>
        <w:t>ja</w:t>
      </w:r>
      <w:r w:rsidR="0017110E" w:rsidRPr="005D2823">
        <w:rPr>
          <w:rFonts w:ascii="Times New Roman" w:hAnsi="Times New Roman"/>
          <w:sz w:val="24"/>
          <w:szCs w:val="24"/>
        </w:rPr>
        <w:t xml:space="preserve"> tasud</w:t>
      </w:r>
      <w:r w:rsidR="00791068" w:rsidRPr="005D2823">
        <w:rPr>
          <w:rFonts w:ascii="Times New Roman" w:hAnsi="Times New Roman"/>
          <w:sz w:val="24"/>
          <w:szCs w:val="24"/>
        </w:rPr>
        <w:t xml:space="preserve"> teabe hindamise eest. </w:t>
      </w:r>
      <w:r w:rsidR="00791068" w:rsidRPr="00CB36F4">
        <w:rPr>
          <w:rFonts w:ascii="Times New Roman" w:hAnsi="Times New Roman"/>
          <w:sz w:val="24"/>
          <w:szCs w:val="24"/>
          <w:u w:val="single"/>
        </w:rPr>
        <w:t>Lõikega 1</w:t>
      </w:r>
      <w:r w:rsidR="00791068" w:rsidRPr="005D2823">
        <w:rPr>
          <w:rFonts w:ascii="Times New Roman" w:hAnsi="Times New Roman"/>
          <w:sz w:val="24"/>
          <w:szCs w:val="24"/>
        </w:rPr>
        <w:t xml:space="preserve"> kehtestatakse </w:t>
      </w:r>
      <w:proofErr w:type="spellStart"/>
      <w:r w:rsidR="0017110E" w:rsidRPr="005D2823">
        <w:rPr>
          <w:rFonts w:ascii="Times New Roman" w:hAnsi="Times New Roman"/>
          <w:sz w:val="24"/>
          <w:szCs w:val="24"/>
        </w:rPr>
        <w:t>TubS</w:t>
      </w:r>
      <w:proofErr w:type="spellEnd"/>
      <w:r w:rsidR="0017110E" w:rsidRPr="005D2823">
        <w:rPr>
          <w:rFonts w:ascii="Times New Roman" w:hAnsi="Times New Roman"/>
          <w:sz w:val="24"/>
          <w:szCs w:val="24"/>
        </w:rPr>
        <w:t xml:space="preserve"> </w:t>
      </w:r>
      <w:r w:rsidR="00791068" w:rsidRPr="005D2823">
        <w:rPr>
          <w:rFonts w:ascii="Times New Roman" w:hAnsi="Times New Roman"/>
          <w:sz w:val="24"/>
          <w:szCs w:val="24"/>
        </w:rPr>
        <w:t>§-des 10–10</w:t>
      </w:r>
      <w:r w:rsidR="00791068" w:rsidRPr="005D2823">
        <w:rPr>
          <w:rFonts w:ascii="Times New Roman" w:hAnsi="Times New Roman"/>
          <w:sz w:val="24"/>
          <w:szCs w:val="24"/>
          <w:vertAlign w:val="superscript"/>
        </w:rPr>
        <w:t>3</w:t>
      </w:r>
      <w:r w:rsidR="00791068" w:rsidRPr="005D2823">
        <w:rPr>
          <w:rFonts w:ascii="Times New Roman" w:hAnsi="Times New Roman"/>
          <w:sz w:val="24"/>
          <w:szCs w:val="24"/>
        </w:rPr>
        <w:t xml:space="preserve"> nimetatud teate läbivaatamise eest enne teat</w:t>
      </w:r>
      <w:r w:rsidR="00DB125D" w:rsidRPr="005D2823">
        <w:rPr>
          <w:rFonts w:ascii="Times New Roman" w:hAnsi="Times New Roman"/>
          <w:sz w:val="24"/>
          <w:szCs w:val="24"/>
        </w:rPr>
        <w:t>i</w:t>
      </w:r>
      <w:r w:rsidR="00791068" w:rsidRPr="005D2823">
        <w:rPr>
          <w:rFonts w:ascii="Times New Roman" w:hAnsi="Times New Roman"/>
          <w:sz w:val="24"/>
          <w:szCs w:val="24"/>
        </w:rPr>
        <w:t>se esitamist riigilõiv. Direktiivi 2014/40/EL preambul 13 kohaselt on liikmesriikidel ja komisjonil oma regulatiivülesannete täitmiseks vaja põhjalikku teavet koostisosade ja tubakatoodetest eralduvate ainete kohta, et hinnata tubakatoodete atraktiivsust, nende sõltuvust tekitavat toimet ja mürgisust ning selliste toodete tarbimisega seotud terviseriske. Komisjoni rakendusotsus</w:t>
      </w:r>
      <w:r w:rsidR="00F504A4" w:rsidRPr="005D2823">
        <w:rPr>
          <w:rFonts w:ascii="Times New Roman" w:hAnsi="Times New Roman"/>
          <w:sz w:val="24"/>
          <w:szCs w:val="24"/>
        </w:rPr>
        <w:t>e</w:t>
      </w:r>
      <w:r w:rsidR="00791068" w:rsidRPr="005D2823">
        <w:rPr>
          <w:rFonts w:ascii="Times New Roman" w:hAnsi="Times New Roman"/>
          <w:sz w:val="24"/>
          <w:szCs w:val="24"/>
        </w:rPr>
        <w:t xml:space="preserve"> (EL) 2015/2186 preambul 7 kohaselt on direktiiviga 2014/40/EL nõutud andmete kogumine, õigsuse kontrollimine, asjakohane analüüsimine, säilitamine ja levitamine täielikult liikmesriikide vastutusel. </w:t>
      </w:r>
    </w:p>
    <w:p w14:paraId="00E20C38" w14:textId="77777777" w:rsidR="00791068" w:rsidRPr="00791068" w:rsidRDefault="00791068" w:rsidP="004E0EB1">
      <w:pPr>
        <w:spacing w:after="0" w:line="240" w:lineRule="auto"/>
        <w:jc w:val="both"/>
        <w:rPr>
          <w:rFonts w:ascii="Times New Roman" w:hAnsi="Times New Roman"/>
          <w:bCs/>
          <w:sz w:val="24"/>
        </w:rPr>
      </w:pPr>
    </w:p>
    <w:p w14:paraId="7AFB5E29" w14:textId="77777777"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t>Vajalike andmete kogumiseks tehtava teavituse administratiivsete kulude ja sisulise hindamisega liikmesriigile tekkivate kulutuste eest on liikmesriikidel õigus küsida direktiivi 2014/40/EL artikkel 4 lõige 6, artikkel 5 lõige 8, artikkel 6 lõige 4 ja artikkel 7 lõige 13 kohaselt liikmesriikidele esitatava teabe kättesaamise, hoidmise, töötlemise, analüüsimise ja avaldamise eest tubakatoodete tootjatelt ja importijatelt proportsionaalset tasu.</w:t>
      </w:r>
    </w:p>
    <w:p w14:paraId="18585657" w14:textId="77777777" w:rsidR="00791068" w:rsidRPr="00791068" w:rsidRDefault="00791068" w:rsidP="004E0EB1">
      <w:pPr>
        <w:spacing w:after="0" w:line="240" w:lineRule="auto"/>
        <w:jc w:val="both"/>
        <w:rPr>
          <w:rFonts w:ascii="Times New Roman" w:hAnsi="Times New Roman"/>
          <w:bCs/>
          <w:sz w:val="24"/>
        </w:rPr>
      </w:pPr>
    </w:p>
    <w:p w14:paraId="0FF507F9" w14:textId="550A9F8A" w:rsidR="00791068" w:rsidRPr="007974E5" w:rsidRDefault="00A35123" w:rsidP="004E0EB1">
      <w:pPr>
        <w:spacing w:after="0" w:line="240" w:lineRule="auto"/>
        <w:jc w:val="both"/>
        <w:rPr>
          <w:rFonts w:ascii="Times New Roman" w:hAnsi="Times New Roman"/>
          <w:sz w:val="24"/>
          <w:szCs w:val="24"/>
        </w:rPr>
      </w:pPr>
      <w:r w:rsidRPr="005D2823">
        <w:rPr>
          <w:rFonts w:ascii="Times New Roman" w:hAnsi="Times New Roman"/>
          <w:sz w:val="24"/>
          <w:szCs w:val="24"/>
        </w:rPr>
        <w:t>A</w:t>
      </w:r>
      <w:r w:rsidR="00791068" w:rsidRPr="005D2823">
        <w:rPr>
          <w:rFonts w:ascii="Times New Roman" w:hAnsi="Times New Roman"/>
          <w:sz w:val="24"/>
          <w:szCs w:val="24"/>
        </w:rPr>
        <w:t xml:space="preserve">lgselt nõude kehtestamisel ei kehtestatud koheselt riigilõive ja tasusid, kuna teavituste hulka hinnati eelnevate perioodide teavituste hulga põhjal </w:t>
      </w:r>
      <w:r w:rsidR="0069421F" w:rsidRPr="005D2823">
        <w:rPr>
          <w:rFonts w:ascii="Times New Roman" w:hAnsi="Times New Roman"/>
          <w:sz w:val="24"/>
          <w:szCs w:val="24"/>
        </w:rPr>
        <w:t>väikeseks</w:t>
      </w:r>
      <w:r w:rsidR="00791068" w:rsidRPr="005D2823">
        <w:rPr>
          <w:rFonts w:ascii="Times New Roman" w:hAnsi="Times New Roman"/>
          <w:sz w:val="24"/>
          <w:szCs w:val="24"/>
        </w:rPr>
        <w:t xml:space="preserve">, et oleks </w:t>
      </w:r>
      <w:r w:rsidR="0069421F" w:rsidRPr="005D2823">
        <w:rPr>
          <w:rFonts w:ascii="Times New Roman" w:hAnsi="Times New Roman"/>
          <w:sz w:val="24"/>
          <w:szCs w:val="24"/>
        </w:rPr>
        <w:t xml:space="preserve">asjakohane </w:t>
      </w:r>
      <w:r w:rsidR="00791068" w:rsidRPr="005D2823">
        <w:rPr>
          <w:rFonts w:ascii="Times New Roman" w:hAnsi="Times New Roman"/>
          <w:sz w:val="24"/>
          <w:szCs w:val="24"/>
        </w:rPr>
        <w:t xml:space="preserve">kehtestada riigilõivud. Samuti ei suudetud hinnata tegelikkusele vastavaks teavituste läbivaatamise ja hindamise ning </w:t>
      </w:r>
      <w:proofErr w:type="spellStart"/>
      <w:r w:rsidR="00791068" w:rsidRPr="005D2823">
        <w:rPr>
          <w:rFonts w:ascii="Times New Roman" w:hAnsi="Times New Roman"/>
          <w:sz w:val="24"/>
          <w:szCs w:val="24"/>
        </w:rPr>
        <w:t>teavitajatega</w:t>
      </w:r>
      <w:proofErr w:type="spellEnd"/>
      <w:r w:rsidR="00791068" w:rsidRPr="005D2823">
        <w:rPr>
          <w:rFonts w:ascii="Times New Roman" w:hAnsi="Times New Roman"/>
          <w:sz w:val="24"/>
          <w:szCs w:val="24"/>
        </w:rPr>
        <w:t xml:space="preserve"> suhtlemisega seotud tööaja kulu. Eeldused seati aastal 2014 turul olnud toodete arvu järgi, mis ei vasta enam tänase päeva turuolukorrale, kus elektrooniliste sigarettide arv turul erineb kunagi prognoostust väga suures ulatuses. </w:t>
      </w:r>
      <w:r w:rsidR="5ADD3EED" w:rsidRPr="005D2823">
        <w:rPr>
          <w:rFonts w:ascii="Times New Roman" w:hAnsi="Times New Roman"/>
          <w:sz w:val="24"/>
          <w:szCs w:val="24"/>
        </w:rPr>
        <w:t>T</w:t>
      </w:r>
      <w:r w:rsidR="061B7D01" w:rsidRPr="005D2823">
        <w:rPr>
          <w:rFonts w:ascii="Times New Roman" w:hAnsi="Times New Roman"/>
          <w:sz w:val="24"/>
          <w:szCs w:val="24"/>
        </w:rPr>
        <w:t xml:space="preserve">urul olevate tubakatoodete arv on </w:t>
      </w:r>
      <w:r w:rsidR="5BBA9C0A" w:rsidRPr="005D2823">
        <w:rPr>
          <w:rFonts w:ascii="Times New Roman" w:hAnsi="Times New Roman"/>
          <w:sz w:val="24"/>
          <w:szCs w:val="24"/>
        </w:rPr>
        <w:t xml:space="preserve">aga üsna stabiilne. </w:t>
      </w:r>
      <w:r w:rsidR="00791068" w:rsidRPr="005D2823">
        <w:rPr>
          <w:rFonts w:ascii="Times New Roman" w:hAnsi="Times New Roman"/>
          <w:sz w:val="24"/>
          <w:szCs w:val="24"/>
        </w:rPr>
        <w:t>Kui prognooside tegemisel oli erinevaid tooteid alla 100, siis hetkel on kehtivaid teavitus üle 46 000. Teavituste kontrollimise ja läbivaatamisega tekivad T</w:t>
      </w:r>
      <w:r w:rsidR="00B726C7">
        <w:rPr>
          <w:rFonts w:ascii="Times New Roman" w:hAnsi="Times New Roman"/>
          <w:sz w:val="24"/>
          <w:szCs w:val="24"/>
        </w:rPr>
        <w:t>A-</w:t>
      </w:r>
      <w:r w:rsidR="00791068" w:rsidRPr="005D2823">
        <w:rPr>
          <w:rFonts w:ascii="Times New Roman" w:hAnsi="Times New Roman"/>
          <w:sz w:val="24"/>
          <w:szCs w:val="24"/>
        </w:rPr>
        <w:t>le märkimisväärsed kulud nii teavitustega seonduv tööjõukulu, kui ka IT ja administratiivsed kulud. Toodete teavitamisega seotud kulud peavad täielikult kandma tooteid turule toovad ettevõtjad, tegemist on nende ettevõtluskuludega ning nende kulude katmist riigi poolt ei saa aktsepteerida</w:t>
      </w:r>
      <w:r w:rsidR="00174A0B" w:rsidRPr="005D2823">
        <w:rPr>
          <w:rFonts w:ascii="Times New Roman" w:hAnsi="Times New Roman"/>
          <w:sz w:val="24"/>
          <w:szCs w:val="24"/>
        </w:rPr>
        <w:t>. E</w:t>
      </w:r>
      <w:r w:rsidR="00791068" w:rsidRPr="005D2823">
        <w:rPr>
          <w:rFonts w:ascii="Times New Roman" w:hAnsi="Times New Roman"/>
          <w:sz w:val="24"/>
          <w:szCs w:val="24"/>
        </w:rPr>
        <w:t>raldi tuleb rõhutada vastuolu, mis tuleneb tubaka- ja nikotiinitoodete tervist kahjustavast olemusest. Algselt hinnati teavitustega seonduvat töömahtu alla 0,5 ametikoha koormusena. Tegelikkus on näidanud töömahu suuruseks vähemalt 2,5 ametikoha töömahtu. Eesti on ainuke liikmesriik</w:t>
      </w:r>
      <w:r w:rsidR="003229A3" w:rsidRPr="005D2823">
        <w:rPr>
          <w:rFonts w:ascii="Times New Roman" w:hAnsi="Times New Roman"/>
          <w:sz w:val="24"/>
          <w:szCs w:val="24"/>
        </w:rPr>
        <w:t>,</w:t>
      </w:r>
      <w:r w:rsidR="00791068" w:rsidRPr="005D2823">
        <w:rPr>
          <w:rFonts w:ascii="Times New Roman" w:hAnsi="Times New Roman"/>
          <w:sz w:val="24"/>
          <w:szCs w:val="24"/>
        </w:rPr>
        <w:t xml:space="preserve"> kes ei ole toodete teavitamise eest kehtestanud lõive ja tasusid. </w:t>
      </w:r>
    </w:p>
    <w:p w14:paraId="463F900F" w14:textId="77777777" w:rsidR="00791068" w:rsidRPr="00791068" w:rsidRDefault="00791068" w:rsidP="004E0EB1">
      <w:pPr>
        <w:spacing w:after="0" w:line="240" w:lineRule="auto"/>
        <w:jc w:val="both"/>
        <w:rPr>
          <w:rFonts w:ascii="Times New Roman" w:hAnsi="Times New Roman"/>
          <w:bCs/>
          <w:sz w:val="24"/>
        </w:rPr>
      </w:pPr>
    </w:p>
    <w:p w14:paraId="0F86568F" w14:textId="1397558A"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t>T</w:t>
      </w:r>
      <w:r w:rsidR="00B726C7">
        <w:rPr>
          <w:rFonts w:ascii="Times New Roman" w:hAnsi="Times New Roman"/>
          <w:sz w:val="24"/>
          <w:szCs w:val="24"/>
        </w:rPr>
        <w:t>A</w:t>
      </w:r>
      <w:r w:rsidRPr="005D2823">
        <w:rPr>
          <w:rFonts w:ascii="Times New Roman" w:hAnsi="Times New Roman"/>
          <w:sz w:val="24"/>
          <w:szCs w:val="24"/>
        </w:rPr>
        <w:t xml:space="preserve"> kontrollib teavituse vastavust </w:t>
      </w:r>
      <w:proofErr w:type="spellStart"/>
      <w:r w:rsidRPr="005D2823">
        <w:rPr>
          <w:rFonts w:ascii="Times New Roman" w:hAnsi="Times New Roman"/>
          <w:sz w:val="24"/>
          <w:szCs w:val="24"/>
        </w:rPr>
        <w:t>TubS</w:t>
      </w:r>
      <w:proofErr w:type="spellEnd"/>
      <w:r w:rsidRPr="005D2823">
        <w:rPr>
          <w:rFonts w:ascii="Times New Roman" w:hAnsi="Times New Roman"/>
          <w:sz w:val="24"/>
          <w:szCs w:val="24"/>
        </w:rPr>
        <w:t xml:space="preserve"> § 10-10</w:t>
      </w:r>
      <w:r w:rsidRPr="005D2823">
        <w:rPr>
          <w:rFonts w:ascii="Times New Roman" w:hAnsi="Times New Roman"/>
          <w:sz w:val="24"/>
          <w:szCs w:val="24"/>
          <w:vertAlign w:val="superscript"/>
        </w:rPr>
        <w:t>3</w:t>
      </w:r>
      <w:r w:rsidRPr="005D2823">
        <w:rPr>
          <w:rFonts w:ascii="Times New Roman" w:hAnsi="Times New Roman"/>
          <w:sz w:val="24"/>
          <w:szCs w:val="24"/>
        </w:rPr>
        <w:t xml:space="preserve"> nõuetele ning Komisjoni rakendusotsuste (EL) 2015/2183 ja (EL) 2015/2186 nõuetele. Teavitus peab sisaldama:</w:t>
      </w:r>
    </w:p>
    <w:p w14:paraId="118B7150" w14:textId="77777777" w:rsidR="00791068" w:rsidRPr="00CB36F4"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tootja, liidus vastutava juriidilise või füüsilise isiku ja vajaduse korral liitu importija nimi ja kontaktandmed;</w:t>
      </w:r>
    </w:p>
    <w:p w14:paraId="2D86C75B"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loetelu kõikidest tootes sisalduvatest koostisainetest ning toote kasutamise korral eralduvatest ainetest, samuti nende kogustest tootemarkide ja -liikide kaupa;</w:t>
      </w:r>
    </w:p>
    <w:p w14:paraId="269AB7DD"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tõrva, nikotiini ja vingugaasi eraldumise koguseid;</w:t>
      </w:r>
    </w:p>
    <w:p w14:paraId="188C6FE8" w14:textId="6EC0EE4B"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toksikoloogilised andmed toodete koostisosade ja neist eralduvate ainete, muu hulgas kuumutamisel eralduvate ainete kohta, osutades eelkõige nende sissehingamisest tulenevale mõjule tarbijate tervisele ja võttes muu hulgas arvesse nende sõltuvust tekitavat toimet;</w:t>
      </w:r>
    </w:p>
    <w:p w14:paraId="5EADC9DB"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teave nikotiini doseerimise ja omastamise kohta, kui seda tarbitakse tavalistes või mõistlikult prognoositavates tingimustes;</w:t>
      </w:r>
    </w:p>
    <w:p w14:paraId="4C25C7B3"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toote koostisosade kirjeldus, sealhulgas vajaduse korral elektroonilise sigareti või täitepakendi avamise ja täitemehhanismi kirjeldus;</w:t>
      </w:r>
    </w:p>
    <w:p w14:paraId="606B0281"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tootmisprotsessi, sealhulgas seeriatootmise kirjeldus ja deklaratsioon, et tootmisprotsess tagab nõuetele vastavuse;</w:t>
      </w:r>
    </w:p>
    <w:p w14:paraId="044BFEF6"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deklaratsioon, et tootja ja importija kannavad täit vastutust toote kvaliteedi ja ohutuse eest;</w:t>
      </w:r>
    </w:p>
    <w:p w14:paraId="7280CCA6"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nikotiini sisaldava vedeliku täitepakendi suurus on kõige rohkem 10 ml;</w:t>
      </w:r>
    </w:p>
    <w:p w14:paraId="5237FFBA"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ühekordsete elektrooniliste sigarettide või ühekordselt kasutatavate kapslite mahutite suurus ei ületa 2 ml;</w:t>
      </w:r>
    </w:p>
    <w:p w14:paraId="495A737D"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nikotiini sisaldav vedelik ei sisalda nikotiini rohkem kui 20 mg/ml;</w:t>
      </w:r>
    </w:p>
    <w:p w14:paraId="2E0D51FC" w14:textId="77777777" w:rsidR="00791068" w:rsidRPr="00CB36F4"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 xml:space="preserve">nikotiini sisaldav vedelik ei sisalda </w:t>
      </w:r>
      <w:proofErr w:type="spellStart"/>
      <w:r w:rsidRPr="005D2823">
        <w:rPr>
          <w:rFonts w:ascii="Times New Roman" w:hAnsi="Times New Roman"/>
          <w:sz w:val="24"/>
          <w:szCs w:val="24"/>
        </w:rPr>
        <w:t>TubS</w:t>
      </w:r>
      <w:proofErr w:type="spellEnd"/>
      <w:r w:rsidRPr="005D2823">
        <w:rPr>
          <w:rFonts w:ascii="Times New Roman" w:hAnsi="Times New Roman"/>
          <w:sz w:val="24"/>
          <w:szCs w:val="24"/>
        </w:rPr>
        <w:t xml:space="preserve"> § 8 lõikes 4 nimetatud lisandeid;</w:t>
      </w:r>
    </w:p>
    <w:p w14:paraId="500F06A4" w14:textId="2FB951E5" w:rsidR="00791068" w:rsidRPr="00CB36F4"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nikotiini sisaldava vedeliku tootmiseks on kasutatud ainult väga puhtaid koostisosi</w:t>
      </w:r>
      <w:r w:rsidR="00433C9C" w:rsidRPr="005D2823">
        <w:rPr>
          <w:rFonts w:ascii="Times New Roman" w:hAnsi="Times New Roman"/>
          <w:sz w:val="24"/>
          <w:szCs w:val="24"/>
        </w:rPr>
        <w:t xml:space="preserve"> ning m</w:t>
      </w:r>
      <w:r w:rsidRPr="005D2823">
        <w:rPr>
          <w:rFonts w:ascii="Times New Roman" w:hAnsi="Times New Roman"/>
          <w:sz w:val="24"/>
          <w:szCs w:val="24"/>
        </w:rPr>
        <w:t>uud, kui pakendil loetletud koostisosad, esinevad vedelikus ainult mikrokogustena, kui nende vältimine tootmise ajal ei ole tehniliselt võimalik;</w:t>
      </w:r>
    </w:p>
    <w:p w14:paraId="6B7E901A"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nikotiini sisaldavas vedelikus kasutatakse ainult neid koostisosi, mis ei ole inimese tervisele ohtlikud ei kuumutatult ega kuumutamata, välja arvatud nikotiin;</w:t>
      </w:r>
    </w:p>
    <w:p w14:paraId="716B1D12"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elektroonilised sigaretid eraldavad tavatingimustel kasutamisel nikotiiniannuseid ühtlaselt;</w:t>
      </w:r>
    </w:p>
    <w:p w14:paraId="35471D79"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kättesaadav teave muude eralduvate ainete ja nende koguste ning määramiseks kasutatud mõõtmismeetodite kohta;</w:t>
      </w:r>
    </w:p>
    <w:p w14:paraId="04426E06"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teabe erinevate tarbijarühmade, sealhulgas noorte, mittesuitsetajate ja tavakasutajate põhitüüpide eelistuste kohta;</w:t>
      </w:r>
    </w:p>
    <w:p w14:paraId="03837F1A"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teabe kõnealuste toodete müügiviiside kohta;</w:t>
      </w:r>
    </w:p>
    <w:p w14:paraId="66AFAE48"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kokkuvõte mis tahes turu-uuringu kohta eespool osutatud küsimustes ning selle tõlge inglise keelde;</w:t>
      </w:r>
    </w:p>
    <w:p w14:paraId="7CBDF5F1"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5D2823">
        <w:rPr>
          <w:rFonts w:ascii="Times New Roman" w:hAnsi="Times New Roman"/>
          <w:sz w:val="24"/>
          <w:szCs w:val="24"/>
        </w:rPr>
        <w:t>tubakatoote tootmisel kasutatud koostisosade ja nende koguste loetelu iga tubakatootes sisalduva koostisosa massi põhjal kahanevas järjekorras koos asjaomase koostisosa kasutamise põhjendusega ning teave koostisosa registreerimise kohta vastavalt REACH-määrusele ja koostisosa klassifikatsiooni vastavalt Euroopa Parlamendi ja nõukogu määrusele (EÜ) nr 1272/2008;</w:t>
      </w:r>
    </w:p>
    <w:p w14:paraId="174AE7F2" w14:textId="100660DE" w:rsidR="001B6D10" w:rsidRPr="007974E5" w:rsidRDefault="00791068" w:rsidP="004E0EB1">
      <w:pPr>
        <w:spacing w:after="0" w:line="240" w:lineRule="auto"/>
        <w:ind w:left="567" w:hanging="283"/>
        <w:jc w:val="both"/>
        <w:rPr>
          <w:rFonts w:ascii="Times New Roman" w:hAnsi="Times New Roman"/>
          <w:sz w:val="24"/>
          <w:szCs w:val="24"/>
        </w:rPr>
      </w:pPr>
      <w:bookmarkStart w:id="7" w:name="_Hlk151986543"/>
      <w:r w:rsidRPr="005D2823">
        <w:rPr>
          <w:rFonts w:ascii="Times New Roman" w:hAnsi="Times New Roman"/>
          <w:sz w:val="24"/>
          <w:szCs w:val="24"/>
        </w:rPr>
        <w:t>•</w:t>
      </w:r>
      <w:r w:rsidRPr="00791068">
        <w:rPr>
          <w:rFonts w:ascii="Times New Roman" w:hAnsi="Times New Roman"/>
          <w:bCs/>
          <w:sz w:val="24"/>
        </w:rPr>
        <w:tab/>
      </w:r>
      <w:bookmarkEnd w:id="7"/>
      <w:r w:rsidRPr="005D2823">
        <w:rPr>
          <w:rFonts w:ascii="Times New Roman" w:hAnsi="Times New Roman"/>
          <w:sz w:val="24"/>
          <w:szCs w:val="24"/>
        </w:rPr>
        <w:t xml:space="preserve">toojale või importijale kättesaadavad andmed tubakatoodetes kasutatavate koostisainete toksilisuse kohta nende ainete põletatud või põletamata kujul, viidates eelkõige nende tervisemõjule ning võttes arvesse nende sõltuvust tekitavat toimet ja toksilisust. Terviseamet võib nõuda nimetatud ettevõtjalt </w:t>
      </w:r>
      <w:r w:rsidR="1327D8E7" w:rsidRPr="005D2823">
        <w:rPr>
          <w:rFonts w:ascii="Times New Roman" w:hAnsi="Times New Roman"/>
          <w:sz w:val="24"/>
          <w:szCs w:val="24"/>
        </w:rPr>
        <w:t>t</w:t>
      </w:r>
      <w:r w:rsidR="7DB87A63" w:rsidRPr="005D2823">
        <w:rPr>
          <w:rFonts w:ascii="Times New Roman" w:hAnsi="Times New Roman"/>
          <w:sz w:val="24"/>
          <w:szCs w:val="24"/>
        </w:rPr>
        <w:t xml:space="preserve">äiendavate </w:t>
      </w:r>
      <w:r w:rsidRPr="005D2823">
        <w:rPr>
          <w:rFonts w:ascii="Times New Roman" w:hAnsi="Times New Roman"/>
          <w:sz w:val="24"/>
          <w:szCs w:val="24"/>
        </w:rPr>
        <w:t>asjakohaste uuringute tegemist</w:t>
      </w:r>
      <w:r w:rsidR="001B6D10" w:rsidRPr="005D2823">
        <w:rPr>
          <w:rFonts w:ascii="Times New Roman" w:hAnsi="Times New Roman"/>
          <w:sz w:val="24"/>
          <w:szCs w:val="24"/>
        </w:rPr>
        <w:t>;</w:t>
      </w:r>
    </w:p>
    <w:p w14:paraId="1E910D13" w14:textId="6969EBF0" w:rsidR="00791068" w:rsidRPr="00CB36F4" w:rsidRDefault="001B6D10"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w:t>
      </w:r>
      <w:r w:rsidRPr="00791068">
        <w:rPr>
          <w:rFonts w:ascii="Times New Roman" w:hAnsi="Times New Roman"/>
          <w:bCs/>
          <w:sz w:val="24"/>
        </w:rPr>
        <w:tab/>
      </w:r>
      <w:r w:rsidRPr="00CB36F4">
        <w:rPr>
          <w:rFonts w:ascii="Times New Roman" w:hAnsi="Times New Roman"/>
          <w:sz w:val="24"/>
          <w:szCs w:val="24"/>
        </w:rPr>
        <w:t>s</w:t>
      </w:r>
      <w:r w:rsidR="00791068" w:rsidRPr="00CB36F4">
        <w:rPr>
          <w:rFonts w:ascii="Times New Roman" w:hAnsi="Times New Roman"/>
          <w:sz w:val="24"/>
          <w:szCs w:val="24"/>
        </w:rPr>
        <w:t>igarettide ja suitsetamistubaka puhul esitab tubakatood</w:t>
      </w:r>
      <w:r w:rsidR="00656E95" w:rsidRPr="005D2823">
        <w:rPr>
          <w:rFonts w:ascii="Times New Roman" w:hAnsi="Times New Roman"/>
          <w:sz w:val="24"/>
          <w:szCs w:val="24"/>
        </w:rPr>
        <w:t xml:space="preserve">ete tootja või importija </w:t>
      </w:r>
      <w:r w:rsidR="00791068" w:rsidRPr="00CB36F4">
        <w:rPr>
          <w:rFonts w:ascii="Times New Roman" w:hAnsi="Times New Roman"/>
          <w:sz w:val="24"/>
          <w:szCs w:val="24"/>
        </w:rPr>
        <w:t xml:space="preserve"> lisaks ka tehnilise dokumendi, milles esitatakse kasutatud lisaainete üldine kirjeldus ja nende omadused.</w:t>
      </w:r>
    </w:p>
    <w:p w14:paraId="3DAF4262" w14:textId="77777777" w:rsidR="00791068" w:rsidRPr="00791068" w:rsidRDefault="00791068" w:rsidP="004E0EB1">
      <w:pPr>
        <w:spacing w:after="0" w:line="240" w:lineRule="auto"/>
        <w:jc w:val="both"/>
        <w:rPr>
          <w:rFonts w:ascii="Times New Roman" w:hAnsi="Times New Roman"/>
          <w:bCs/>
          <w:sz w:val="24"/>
        </w:rPr>
      </w:pPr>
    </w:p>
    <w:p w14:paraId="07927116" w14:textId="787E68E7" w:rsidR="00791068" w:rsidRPr="007974E5" w:rsidRDefault="00791068"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Lõi</w:t>
      </w:r>
      <w:r w:rsidR="00B6424F" w:rsidRPr="005D2823">
        <w:rPr>
          <w:rFonts w:ascii="Times New Roman" w:hAnsi="Times New Roman"/>
          <w:sz w:val="24"/>
          <w:szCs w:val="24"/>
          <w:u w:val="single"/>
        </w:rPr>
        <w:t>g</w:t>
      </w:r>
      <w:r w:rsidRPr="00CB36F4">
        <w:rPr>
          <w:rFonts w:ascii="Times New Roman" w:hAnsi="Times New Roman"/>
          <w:sz w:val="24"/>
          <w:szCs w:val="24"/>
          <w:u w:val="single"/>
        </w:rPr>
        <w:t>e</w:t>
      </w:r>
      <w:r w:rsidR="00B6424F" w:rsidRPr="005D2823">
        <w:rPr>
          <w:rFonts w:ascii="Times New Roman" w:hAnsi="Times New Roman"/>
          <w:sz w:val="24"/>
          <w:szCs w:val="24"/>
          <w:u w:val="single"/>
        </w:rPr>
        <w:t>te</w:t>
      </w:r>
      <w:r w:rsidRPr="00CB36F4">
        <w:rPr>
          <w:rFonts w:ascii="Times New Roman" w:hAnsi="Times New Roman"/>
          <w:sz w:val="24"/>
          <w:szCs w:val="24"/>
          <w:u w:val="single"/>
        </w:rPr>
        <w:t>ga 2</w:t>
      </w:r>
      <w:r w:rsidR="00B6424F" w:rsidRPr="005D2823">
        <w:rPr>
          <w:rFonts w:ascii="Times New Roman" w:hAnsi="Times New Roman"/>
          <w:sz w:val="24"/>
          <w:szCs w:val="24"/>
          <w:u w:val="single"/>
        </w:rPr>
        <w:t xml:space="preserve"> ja 3</w:t>
      </w:r>
      <w:r w:rsidRPr="005D2823">
        <w:rPr>
          <w:rFonts w:ascii="Times New Roman" w:hAnsi="Times New Roman"/>
          <w:sz w:val="24"/>
          <w:szCs w:val="24"/>
        </w:rPr>
        <w:t xml:space="preserve"> sätestatakse T</w:t>
      </w:r>
      <w:r w:rsidR="00B726C7">
        <w:rPr>
          <w:rFonts w:ascii="Times New Roman" w:hAnsi="Times New Roman"/>
          <w:sz w:val="24"/>
          <w:szCs w:val="24"/>
        </w:rPr>
        <w:t>A-</w:t>
      </w:r>
      <w:r w:rsidRPr="005D2823">
        <w:rPr>
          <w:rFonts w:ascii="Times New Roman" w:hAnsi="Times New Roman"/>
          <w:sz w:val="24"/>
          <w:szCs w:val="24"/>
        </w:rPr>
        <w:t>le hindamise eest makstavad tasud tubakaseaduse §-des 10–10</w:t>
      </w:r>
      <w:r w:rsidRPr="005D2823">
        <w:rPr>
          <w:rFonts w:ascii="Times New Roman" w:hAnsi="Times New Roman"/>
          <w:sz w:val="24"/>
          <w:szCs w:val="24"/>
          <w:vertAlign w:val="superscript"/>
        </w:rPr>
        <w:t>3</w:t>
      </w:r>
      <w:r w:rsidRPr="005D2823">
        <w:rPr>
          <w:rFonts w:ascii="Times New Roman" w:hAnsi="Times New Roman"/>
          <w:sz w:val="24"/>
          <w:szCs w:val="24"/>
        </w:rPr>
        <w:t xml:space="preserve"> nimetatud teates esitatud andmete hindamise eest. Tasutakse ühe aine hindamise eest e-vedelikus, tubaka tubakatoote ja tubakatootega seonduva</w:t>
      </w:r>
      <w:r w:rsidR="00807E04" w:rsidRPr="005D2823">
        <w:rPr>
          <w:rFonts w:ascii="Times New Roman" w:hAnsi="Times New Roman"/>
          <w:sz w:val="24"/>
          <w:szCs w:val="24"/>
        </w:rPr>
        <w:t>st</w:t>
      </w:r>
      <w:r w:rsidRPr="005D2823">
        <w:rPr>
          <w:rFonts w:ascii="Times New Roman" w:hAnsi="Times New Roman"/>
          <w:sz w:val="24"/>
          <w:szCs w:val="24"/>
        </w:rPr>
        <w:t xml:space="preserve"> tootest eralduva aine kontrollimise eest ning tubakatoote ja tubakatootega seonduva toote müügimahtude teavituse esitamisel.</w:t>
      </w:r>
    </w:p>
    <w:p w14:paraId="18091769" w14:textId="77777777" w:rsidR="00791068" w:rsidRPr="00791068" w:rsidRDefault="00791068" w:rsidP="004E0EB1">
      <w:pPr>
        <w:spacing w:after="0" w:line="240" w:lineRule="auto"/>
        <w:jc w:val="both"/>
        <w:rPr>
          <w:rFonts w:ascii="Times New Roman" w:hAnsi="Times New Roman"/>
          <w:bCs/>
          <w:sz w:val="24"/>
        </w:rPr>
      </w:pPr>
    </w:p>
    <w:p w14:paraId="7ECC882D" w14:textId="1424CFA0"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t>Ühe aine hindamise eest e-vedelikus on ettenähtud tasu 240 eurot. T</w:t>
      </w:r>
      <w:r w:rsidR="00B726C7">
        <w:rPr>
          <w:rFonts w:ascii="Times New Roman" w:hAnsi="Times New Roman"/>
          <w:sz w:val="24"/>
          <w:szCs w:val="24"/>
        </w:rPr>
        <w:t>A</w:t>
      </w:r>
      <w:r w:rsidRPr="005D2823">
        <w:rPr>
          <w:rFonts w:ascii="Times New Roman" w:hAnsi="Times New Roman"/>
          <w:sz w:val="24"/>
          <w:szCs w:val="24"/>
        </w:rPr>
        <w:t xml:space="preserve"> alustab teavituse sisulist kontrolli, ehk ainete kaupa hindamist, kui toote teavitus on nõuetekohane.</w:t>
      </w:r>
      <w:r w:rsidR="00D83E12" w:rsidRPr="005D2823">
        <w:rPr>
          <w:rFonts w:ascii="Times New Roman" w:hAnsi="Times New Roman"/>
          <w:sz w:val="24"/>
          <w:szCs w:val="24"/>
        </w:rPr>
        <w:t xml:space="preserve"> </w:t>
      </w:r>
      <w:r w:rsidRPr="005D2823">
        <w:rPr>
          <w:rFonts w:ascii="Times New Roman" w:hAnsi="Times New Roman"/>
          <w:sz w:val="24"/>
          <w:szCs w:val="24"/>
        </w:rPr>
        <w:t>Hinnatakse teavituses toote koostise ja muude omaduste kohta esitatud infot.</w:t>
      </w:r>
      <w:r w:rsidR="00D83E12" w:rsidRPr="005D2823">
        <w:rPr>
          <w:rFonts w:ascii="Times New Roman" w:hAnsi="Times New Roman"/>
          <w:sz w:val="24"/>
          <w:szCs w:val="24"/>
        </w:rPr>
        <w:t xml:space="preserve"> </w:t>
      </w:r>
      <w:r w:rsidRPr="005D2823">
        <w:rPr>
          <w:rFonts w:ascii="Times New Roman" w:hAnsi="Times New Roman"/>
          <w:sz w:val="24"/>
          <w:szCs w:val="24"/>
        </w:rPr>
        <w:t>Iga aine hinnatakse eraldi.</w:t>
      </w:r>
      <w:r w:rsidR="00842179" w:rsidRPr="005D2823">
        <w:rPr>
          <w:rFonts w:ascii="Times New Roman" w:hAnsi="Times New Roman"/>
          <w:sz w:val="24"/>
          <w:szCs w:val="24"/>
        </w:rPr>
        <w:t xml:space="preserve"> </w:t>
      </w:r>
      <w:r w:rsidRPr="005D2823">
        <w:rPr>
          <w:rFonts w:ascii="Times New Roman" w:hAnsi="Times New Roman"/>
          <w:sz w:val="24"/>
          <w:szCs w:val="24"/>
        </w:rPr>
        <w:t>Tehakse keelatud ainete kontroll. Hindamisel kasutatakse mitmeid erinevaid andmebaase.</w:t>
      </w:r>
    </w:p>
    <w:p w14:paraId="07912A4D" w14:textId="77777777"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t>Loetelu keelatud ainetest:</w:t>
      </w:r>
    </w:p>
    <w:p w14:paraId="67107A80"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1) vitamiinid või muud lisaained, mis loovad mulje, et tubakatoode on tervisele kasulik või et selle kasutamine kujutab endast tervisele väiksemat riski kui muud tubakatooted;</w:t>
      </w:r>
    </w:p>
    <w:p w14:paraId="7E3878FB" w14:textId="77777777" w:rsidR="00791068" w:rsidRPr="00CB36F4"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 xml:space="preserve">2) kofeiin, </w:t>
      </w:r>
      <w:proofErr w:type="spellStart"/>
      <w:r w:rsidRPr="005D2823">
        <w:rPr>
          <w:rFonts w:ascii="Times New Roman" w:hAnsi="Times New Roman"/>
          <w:sz w:val="24"/>
          <w:szCs w:val="24"/>
        </w:rPr>
        <w:t>tauriin</w:t>
      </w:r>
      <w:proofErr w:type="spellEnd"/>
      <w:r w:rsidRPr="005D2823">
        <w:rPr>
          <w:rFonts w:ascii="Times New Roman" w:hAnsi="Times New Roman"/>
          <w:sz w:val="24"/>
          <w:szCs w:val="24"/>
        </w:rPr>
        <w:t xml:space="preserve"> ning muud lisaained ja stimulaatorid, mida seostatakse energiat ja jõudu andva mõjuga;</w:t>
      </w:r>
    </w:p>
    <w:p w14:paraId="57863862"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3) lisaained, mis annavad eralduvatele ainetele värvuse;</w:t>
      </w:r>
    </w:p>
    <w:p w14:paraId="532DE38A" w14:textId="599666E3" w:rsidR="00791068" w:rsidRPr="00CB36F4"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4) ained, mis hõlbustavad sissehingamist või nikotiini omastamist (v</w:t>
      </w:r>
      <w:r w:rsidR="0009590B" w:rsidRPr="005D2823">
        <w:rPr>
          <w:rFonts w:ascii="Times New Roman" w:hAnsi="Times New Roman"/>
          <w:sz w:val="24"/>
          <w:szCs w:val="24"/>
        </w:rPr>
        <w:t>.</w:t>
      </w:r>
      <w:r w:rsidRPr="005D2823">
        <w:rPr>
          <w:rFonts w:ascii="Times New Roman" w:hAnsi="Times New Roman"/>
          <w:sz w:val="24"/>
          <w:szCs w:val="24"/>
        </w:rPr>
        <w:t>a e-sigareti ja e-vedelik</w:t>
      </w:r>
      <w:r w:rsidR="0009590B" w:rsidRPr="005D2823">
        <w:rPr>
          <w:rFonts w:ascii="Times New Roman" w:hAnsi="Times New Roman"/>
          <w:sz w:val="24"/>
          <w:szCs w:val="24"/>
        </w:rPr>
        <w:t>u</w:t>
      </w:r>
      <w:r w:rsidRPr="005D2823">
        <w:rPr>
          <w:rFonts w:ascii="Times New Roman" w:hAnsi="Times New Roman"/>
          <w:sz w:val="24"/>
          <w:szCs w:val="24"/>
        </w:rPr>
        <w:t xml:space="preserve"> puhul);</w:t>
      </w:r>
    </w:p>
    <w:p w14:paraId="227EFA1B" w14:textId="6BC1D8C0" w:rsidR="00791068" w:rsidRPr="00CB36F4"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5) maitse- ja lõhnaained, v</w:t>
      </w:r>
      <w:r w:rsidR="0009590B" w:rsidRPr="005D2823">
        <w:rPr>
          <w:rFonts w:ascii="Times New Roman" w:hAnsi="Times New Roman"/>
          <w:sz w:val="24"/>
          <w:szCs w:val="24"/>
        </w:rPr>
        <w:t>.</w:t>
      </w:r>
      <w:r w:rsidRPr="005D2823">
        <w:rPr>
          <w:rFonts w:ascii="Times New Roman" w:hAnsi="Times New Roman"/>
          <w:sz w:val="24"/>
          <w:szCs w:val="24"/>
        </w:rPr>
        <w:t>a tubaka ning mentooli maitse ja lõhn;</w:t>
      </w:r>
    </w:p>
    <w:p w14:paraId="7C4D9088"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6) ained, mis on põletamata kujul kantserogeensed, mutageensed või reproduktiivtoksilised.</w:t>
      </w:r>
    </w:p>
    <w:p w14:paraId="46AEB07C" w14:textId="77777777" w:rsidR="00791068" w:rsidRPr="00791068" w:rsidRDefault="00791068" w:rsidP="004E0EB1">
      <w:pPr>
        <w:spacing w:after="0" w:line="240" w:lineRule="auto"/>
        <w:jc w:val="both"/>
        <w:rPr>
          <w:rFonts w:ascii="Times New Roman" w:hAnsi="Times New Roman"/>
          <w:bCs/>
          <w:sz w:val="24"/>
        </w:rPr>
      </w:pPr>
    </w:p>
    <w:p w14:paraId="36B56149" w14:textId="77777777"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Käsitsi läbikontrollimine võtab keskmiselt 8 tundi iga aine kohta. See hõlmab kõigi esitatud dokumentidega sisulist tutvumist ja </w:t>
      </w:r>
      <w:proofErr w:type="spellStart"/>
      <w:r w:rsidRPr="005D2823">
        <w:rPr>
          <w:rFonts w:ascii="Times New Roman" w:hAnsi="Times New Roman"/>
          <w:sz w:val="24"/>
          <w:szCs w:val="24"/>
        </w:rPr>
        <w:t>teavitajaga</w:t>
      </w:r>
      <w:proofErr w:type="spellEnd"/>
      <w:r w:rsidRPr="005D2823">
        <w:rPr>
          <w:rFonts w:ascii="Times New Roman" w:hAnsi="Times New Roman"/>
          <w:sz w:val="24"/>
          <w:szCs w:val="24"/>
        </w:rPr>
        <w:t xml:space="preserve"> suhtlemist. Lisaks võib minna osade ainete hindamisel aega oluliselt rohkem, kuna keelatud ainete kohta ei ole kehtestatud kindlaid nimekirju siis tuleb infot otsida erinevatest andmebaasidest ja teaduskirjandusest. See on eriteadmisi vajav ja väga ajamahukas tegevus. Seega on ühe aine hindamise tasu keskmine summa.</w:t>
      </w:r>
    </w:p>
    <w:p w14:paraId="6761F7FF" w14:textId="77777777" w:rsidR="00791068" w:rsidRPr="00791068" w:rsidRDefault="00791068" w:rsidP="004E0EB1">
      <w:pPr>
        <w:spacing w:after="0" w:line="240" w:lineRule="auto"/>
        <w:jc w:val="both"/>
        <w:rPr>
          <w:rFonts w:ascii="Times New Roman" w:hAnsi="Times New Roman"/>
          <w:bCs/>
          <w:sz w:val="24"/>
        </w:rPr>
      </w:pPr>
    </w:p>
    <w:p w14:paraId="3473E09B" w14:textId="52BF8756" w:rsidR="00791068" w:rsidRPr="007974E5" w:rsidRDefault="00791068" w:rsidP="004E0EB1">
      <w:pPr>
        <w:spacing w:after="0" w:line="240" w:lineRule="auto"/>
        <w:jc w:val="both"/>
        <w:rPr>
          <w:rFonts w:ascii="Times New Roman" w:hAnsi="Times New Roman"/>
          <w:sz w:val="24"/>
          <w:szCs w:val="24"/>
        </w:rPr>
      </w:pPr>
      <w:r w:rsidRPr="005D2823">
        <w:rPr>
          <w:rFonts w:ascii="Times New Roman" w:hAnsi="Times New Roman"/>
          <w:sz w:val="24"/>
          <w:szCs w:val="24"/>
        </w:rPr>
        <w:t>Tubakatoote ja tubakatootega seonduva</w:t>
      </w:r>
      <w:r w:rsidR="007578DF" w:rsidRPr="005D2823">
        <w:rPr>
          <w:rFonts w:ascii="Times New Roman" w:hAnsi="Times New Roman"/>
          <w:sz w:val="24"/>
          <w:szCs w:val="24"/>
        </w:rPr>
        <w:t>st</w:t>
      </w:r>
      <w:r w:rsidRPr="005D2823">
        <w:rPr>
          <w:rFonts w:ascii="Times New Roman" w:hAnsi="Times New Roman"/>
          <w:sz w:val="24"/>
          <w:szCs w:val="24"/>
        </w:rPr>
        <w:t xml:space="preserve"> tootest eralduva aine kontrollimise eest nähakse ette makstav tasu 965 eurot. Emissiooniandmete hindamisel kontrollib T</w:t>
      </w:r>
      <w:r w:rsidR="00B726C7">
        <w:rPr>
          <w:rFonts w:ascii="Times New Roman" w:hAnsi="Times New Roman"/>
          <w:sz w:val="24"/>
          <w:szCs w:val="24"/>
        </w:rPr>
        <w:t>A</w:t>
      </w:r>
      <w:r w:rsidRPr="005D2823">
        <w:rPr>
          <w:rFonts w:ascii="Times New Roman" w:hAnsi="Times New Roman"/>
          <w:sz w:val="24"/>
          <w:szCs w:val="24"/>
        </w:rPr>
        <w:t>, et emissiooni käigus ei eralduks inimese tervisele ohtlikke aineid. Kontrollib, et edastatud info vastab nõuetele, nt kas katseid teinud labor on akrediteeritud. Kontrollib nikotiiniannuste ühtlast jaotumist toote tarbimisel. Kontrollib tubakatoodete nikotiinisisaldust, tõrva ja vingugaasi emissiooni. Emissioonis esitatud ainete hulk on suur ja kontrolliks arvestatav aeg on 32 tundi. Antud tasu sisaldab ka kasutusjuhendis esitatud mahuti suuruse kontrolli. Vajadusel küsib T</w:t>
      </w:r>
      <w:r w:rsidR="00B726C7">
        <w:rPr>
          <w:rFonts w:ascii="Times New Roman" w:hAnsi="Times New Roman"/>
          <w:sz w:val="24"/>
          <w:szCs w:val="24"/>
        </w:rPr>
        <w:t>A</w:t>
      </w:r>
      <w:r w:rsidRPr="005D2823">
        <w:rPr>
          <w:rFonts w:ascii="Times New Roman" w:hAnsi="Times New Roman"/>
          <w:sz w:val="24"/>
          <w:szCs w:val="24"/>
        </w:rPr>
        <w:t xml:space="preserve"> lisainfot ja lisauuringuid.</w:t>
      </w:r>
    </w:p>
    <w:p w14:paraId="5C7C7485" w14:textId="77777777" w:rsidR="00791068" w:rsidRPr="00791068" w:rsidRDefault="00791068" w:rsidP="004E0EB1">
      <w:pPr>
        <w:spacing w:after="0" w:line="240" w:lineRule="auto"/>
        <w:jc w:val="both"/>
        <w:rPr>
          <w:rFonts w:ascii="Times New Roman" w:hAnsi="Times New Roman"/>
          <w:bCs/>
          <w:sz w:val="24"/>
        </w:rPr>
      </w:pPr>
    </w:p>
    <w:p w14:paraId="2D8F06D5" w14:textId="45335F0A" w:rsidR="00791068" w:rsidRPr="007974E5" w:rsidRDefault="00DD78B6" w:rsidP="004E0EB1">
      <w:pPr>
        <w:spacing w:after="0" w:line="240" w:lineRule="auto"/>
        <w:jc w:val="both"/>
        <w:rPr>
          <w:rFonts w:ascii="Times New Roman" w:hAnsi="Times New Roman"/>
          <w:sz w:val="24"/>
          <w:szCs w:val="24"/>
        </w:rPr>
      </w:pPr>
      <w:r w:rsidRPr="00CB36F4">
        <w:rPr>
          <w:rFonts w:ascii="Times New Roman" w:hAnsi="Times New Roman"/>
          <w:sz w:val="24"/>
          <w:szCs w:val="24"/>
          <w:u w:val="single"/>
        </w:rPr>
        <w:t>Lõikega 3</w:t>
      </w:r>
      <w:r w:rsidRPr="005D2823">
        <w:rPr>
          <w:rFonts w:ascii="Times New Roman" w:hAnsi="Times New Roman"/>
          <w:sz w:val="24"/>
          <w:szCs w:val="24"/>
        </w:rPr>
        <w:t xml:space="preserve"> k</w:t>
      </w:r>
      <w:r w:rsidR="00791068" w:rsidRPr="005D2823">
        <w:rPr>
          <w:rFonts w:ascii="Times New Roman" w:hAnsi="Times New Roman"/>
          <w:sz w:val="24"/>
          <w:szCs w:val="24"/>
        </w:rPr>
        <w:t xml:space="preserve">ehtestatakse tubakatoote ja tubakatootega seonduva toote müügimahtude teavituse esitamisel </w:t>
      </w:r>
      <w:r w:rsidR="00B726C7" w:rsidRPr="005D2823">
        <w:rPr>
          <w:rFonts w:ascii="Times New Roman" w:hAnsi="Times New Roman"/>
          <w:sz w:val="24"/>
          <w:szCs w:val="24"/>
        </w:rPr>
        <w:t>T</w:t>
      </w:r>
      <w:r w:rsidR="00B726C7">
        <w:rPr>
          <w:rFonts w:ascii="Times New Roman" w:hAnsi="Times New Roman"/>
          <w:sz w:val="24"/>
          <w:szCs w:val="24"/>
        </w:rPr>
        <w:t>A-</w:t>
      </w:r>
      <w:r w:rsidR="00B726C7" w:rsidRPr="005D2823">
        <w:rPr>
          <w:rFonts w:ascii="Times New Roman" w:hAnsi="Times New Roman"/>
          <w:sz w:val="24"/>
          <w:szCs w:val="24"/>
        </w:rPr>
        <w:t xml:space="preserve">le </w:t>
      </w:r>
      <w:r w:rsidR="00791068" w:rsidRPr="005D2823">
        <w:rPr>
          <w:rFonts w:ascii="Times New Roman" w:hAnsi="Times New Roman"/>
          <w:sz w:val="24"/>
          <w:szCs w:val="24"/>
        </w:rPr>
        <w:t xml:space="preserve">teavituse hindamise eest </w:t>
      </w:r>
      <w:r w:rsidR="00E60040" w:rsidRPr="005D2823">
        <w:rPr>
          <w:rFonts w:ascii="Times New Roman" w:hAnsi="Times New Roman"/>
          <w:sz w:val="24"/>
          <w:szCs w:val="24"/>
        </w:rPr>
        <w:t xml:space="preserve">makstav </w:t>
      </w:r>
      <w:r w:rsidR="00791068" w:rsidRPr="005D2823">
        <w:rPr>
          <w:rFonts w:ascii="Times New Roman" w:hAnsi="Times New Roman"/>
          <w:sz w:val="24"/>
          <w:szCs w:val="24"/>
        </w:rPr>
        <w:t xml:space="preserve">tasu, mis on 240 eurot. Müügimahtudest teavitamine on sätestatud </w:t>
      </w:r>
      <w:proofErr w:type="spellStart"/>
      <w:r w:rsidR="00E60040" w:rsidRPr="005D2823">
        <w:rPr>
          <w:rFonts w:ascii="Times New Roman" w:hAnsi="Times New Roman"/>
          <w:sz w:val="24"/>
          <w:szCs w:val="24"/>
        </w:rPr>
        <w:t>TubS</w:t>
      </w:r>
      <w:proofErr w:type="spellEnd"/>
      <w:r w:rsidR="00E60040" w:rsidRPr="005D2823">
        <w:rPr>
          <w:rFonts w:ascii="Times New Roman" w:hAnsi="Times New Roman"/>
          <w:sz w:val="24"/>
          <w:szCs w:val="24"/>
        </w:rPr>
        <w:t xml:space="preserve"> </w:t>
      </w:r>
      <w:r w:rsidR="00791068" w:rsidRPr="005D2823">
        <w:rPr>
          <w:rFonts w:ascii="Times New Roman" w:hAnsi="Times New Roman"/>
          <w:sz w:val="24"/>
          <w:szCs w:val="24"/>
        </w:rPr>
        <w:t>§ 10</w:t>
      </w:r>
      <w:r w:rsidR="00791068" w:rsidRPr="005D2823">
        <w:rPr>
          <w:rFonts w:ascii="Times New Roman" w:hAnsi="Times New Roman"/>
          <w:sz w:val="24"/>
          <w:szCs w:val="24"/>
          <w:vertAlign w:val="superscript"/>
        </w:rPr>
        <w:t>2</w:t>
      </w:r>
      <w:r w:rsidR="00791068" w:rsidRPr="005D2823">
        <w:rPr>
          <w:rFonts w:ascii="Times New Roman" w:hAnsi="Times New Roman"/>
          <w:sz w:val="24"/>
          <w:szCs w:val="24"/>
        </w:rPr>
        <w:t xml:space="preserve"> l</w:t>
      </w:r>
      <w:r w:rsidR="00E60040" w:rsidRPr="005D2823">
        <w:rPr>
          <w:rFonts w:ascii="Times New Roman" w:hAnsi="Times New Roman"/>
          <w:sz w:val="24"/>
          <w:szCs w:val="24"/>
        </w:rPr>
        <w:t>õikes</w:t>
      </w:r>
      <w:r w:rsidR="00791068" w:rsidRPr="005D2823">
        <w:rPr>
          <w:rFonts w:ascii="Times New Roman" w:hAnsi="Times New Roman"/>
          <w:sz w:val="24"/>
          <w:szCs w:val="24"/>
        </w:rPr>
        <w:t xml:space="preserve"> 2, mille alusel elektroonilis</w:t>
      </w:r>
      <w:r w:rsidR="00F75D46" w:rsidRPr="005D2823">
        <w:rPr>
          <w:rFonts w:ascii="Times New Roman" w:hAnsi="Times New Roman"/>
          <w:sz w:val="24"/>
          <w:szCs w:val="24"/>
        </w:rPr>
        <w:t>te</w:t>
      </w:r>
      <w:r w:rsidR="00791068" w:rsidRPr="005D2823">
        <w:rPr>
          <w:rFonts w:ascii="Times New Roman" w:hAnsi="Times New Roman"/>
          <w:sz w:val="24"/>
          <w:szCs w:val="24"/>
        </w:rPr>
        <w:t xml:space="preserve"> sigarett</w:t>
      </w:r>
      <w:r w:rsidR="00F75D46" w:rsidRPr="005D2823">
        <w:rPr>
          <w:rFonts w:ascii="Times New Roman" w:hAnsi="Times New Roman"/>
          <w:sz w:val="24"/>
          <w:szCs w:val="24"/>
        </w:rPr>
        <w:t>ide</w:t>
      </w:r>
      <w:r w:rsidR="00791068" w:rsidRPr="005D2823">
        <w:rPr>
          <w:rFonts w:ascii="Times New Roman" w:hAnsi="Times New Roman"/>
          <w:sz w:val="24"/>
          <w:szCs w:val="24"/>
        </w:rPr>
        <w:t xml:space="preserve"> või nende täitepakend</w:t>
      </w:r>
      <w:r w:rsidR="00F75D46" w:rsidRPr="005D2823">
        <w:rPr>
          <w:rFonts w:ascii="Times New Roman" w:hAnsi="Times New Roman"/>
          <w:sz w:val="24"/>
          <w:szCs w:val="24"/>
        </w:rPr>
        <w:t>ite</w:t>
      </w:r>
      <w:r w:rsidR="00791068" w:rsidRPr="005D2823">
        <w:rPr>
          <w:rFonts w:ascii="Times New Roman" w:hAnsi="Times New Roman"/>
          <w:sz w:val="24"/>
          <w:szCs w:val="24"/>
        </w:rPr>
        <w:t xml:space="preserve"> või elektroonilis</w:t>
      </w:r>
      <w:r w:rsidR="00A83970" w:rsidRPr="005D2823">
        <w:rPr>
          <w:rFonts w:ascii="Times New Roman" w:hAnsi="Times New Roman"/>
          <w:sz w:val="24"/>
          <w:szCs w:val="24"/>
        </w:rPr>
        <w:t>te</w:t>
      </w:r>
      <w:r w:rsidR="00791068" w:rsidRPr="005D2823">
        <w:rPr>
          <w:rFonts w:ascii="Times New Roman" w:hAnsi="Times New Roman"/>
          <w:sz w:val="24"/>
          <w:szCs w:val="24"/>
        </w:rPr>
        <w:t xml:space="preserve"> sigaret</w:t>
      </w:r>
      <w:r w:rsidR="00A83970" w:rsidRPr="005D2823">
        <w:rPr>
          <w:rFonts w:ascii="Times New Roman" w:hAnsi="Times New Roman"/>
          <w:sz w:val="24"/>
          <w:szCs w:val="24"/>
        </w:rPr>
        <w:t>ide</w:t>
      </w:r>
      <w:r w:rsidR="00791068" w:rsidRPr="005D2823">
        <w:rPr>
          <w:rFonts w:ascii="Times New Roman" w:hAnsi="Times New Roman"/>
          <w:sz w:val="24"/>
          <w:szCs w:val="24"/>
        </w:rPr>
        <w:t>e ja nende täitepakend</w:t>
      </w:r>
      <w:r w:rsidR="00F75D46" w:rsidRPr="005D2823">
        <w:rPr>
          <w:rFonts w:ascii="Times New Roman" w:hAnsi="Times New Roman"/>
          <w:sz w:val="24"/>
          <w:szCs w:val="24"/>
        </w:rPr>
        <w:t>ite</w:t>
      </w:r>
      <w:r w:rsidR="00791068" w:rsidRPr="005D2823">
        <w:rPr>
          <w:rFonts w:ascii="Times New Roman" w:hAnsi="Times New Roman"/>
          <w:sz w:val="24"/>
          <w:szCs w:val="24"/>
        </w:rPr>
        <w:t xml:space="preserve"> </w:t>
      </w:r>
      <w:r w:rsidR="00F832C8" w:rsidRPr="005D2823">
        <w:rPr>
          <w:rFonts w:ascii="Times New Roman" w:hAnsi="Times New Roman"/>
          <w:sz w:val="24"/>
          <w:szCs w:val="24"/>
        </w:rPr>
        <w:t xml:space="preserve">tootja või importija </w:t>
      </w:r>
      <w:r w:rsidR="00791068" w:rsidRPr="005D2823">
        <w:rPr>
          <w:rFonts w:ascii="Times New Roman" w:hAnsi="Times New Roman"/>
          <w:sz w:val="24"/>
          <w:szCs w:val="24"/>
        </w:rPr>
        <w:t>on kohustatud esitama T</w:t>
      </w:r>
      <w:r w:rsidR="00B726C7">
        <w:rPr>
          <w:rFonts w:ascii="Times New Roman" w:hAnsi="Times New Roman"/>
          <w:sz w:val="24"/>
          <w:szCs w:val="24"/>
        </w:rPr>
        <w:t>A-</w:t>
      </w:r>
      <w:r w:rsidR="00791068" w:rsidRPr="005D2823">
        <w:rPr>
          <w:rFonts w:ascii="Times New Roman" w:hAnsi="Times New Roman"/>
          <w:sz w:val="24"/>
          <w:szCs w:val="24"/>
        </w:rPr>
        <w:t>le igal aastal järgmised andmed:</w:t>
      </w:r>
    </w:p>
    <w:p w14:paraId="6305DE29"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1) toodete müügimahud tootemarkide ja -liikide kaupa;</w:t>
      </w:r>
    </w:p>
    <w:p w14:paraId="7328C15A" w14:textId="77777777" w:rsidR="00791068" w:rsidRPr="003654B3"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2) teave eri tarbijarühmade, sealhulgas noorte, mittesuitsetajate ja tavakasutajate toote-eelistuste kohta;</w:t>
      </w:r>
    </w:p>
    <w:p w14:paraId="62AD049C" w14:textId="77777777" w:rsidR="00A83970" w:rsidRPr="007974E5" w:rsidRDefault="00791068" w:rsidP="004E0EB1">
      <w:pPr>
        <w:spacing w:after="0" w:line="240" w:lineRule="auto"/>
        <w:ind w:left="567" w:hanging="283"/>
        <w:jc w:val="both"/>
        <w:rPr>
          <w:rFonts w:ascii="Times New Roman" w:hAnsi="Times New Roman"/>
          <w:sz w:val="24"/>
          <w:szCs w:val="24"/>
        </w:rPr>
      </w:pPr>
      <w:r w:rsidRPr="005D2823">
        <w:rPr>
          <w:rFonts w:ascii="Times New Roman" w:hAnsi="Times New Roman"/>
          <w:sz w:val="24"/>
          <w:szCs w:val="24"/>
        </w:rPr>
        <w:t xml:space="preserve">3) kõnealuste toodete müügiviisid. </w:t>
      </w:r>
    </w:p>
    <w:p w14:paraId="41722FBA" w14:textId="4883E1DB" w:rsidR="69EC46ED" w:rsidRPr="00CB36F4" w:rsidRDefault="69EC46ED" w:rsidP="004E0EB1">
      <w:pPr>
        <w:spacing w:after="0" w:line="240" w:lineRule="auto"/>
        <w:ind w:left="567" w:hanging="283"/>
        <w:jc w:val="both"/>
        <w:rPr>
          <w:rFonts w:ascii="Times New Roman" w:hAnsi="Times New Roman"/>
          <w:sz w:val="24"/>
          <w:szCs w:val="24"/>
        </w:rPr>
      </w:pPr>
    </w:p>
    <w:p w14:paraId="597F00CD" w14:textId="1B35BAFC" w:rsidR="00791068" w:rsidRPr="007974E5" w:rsidRDefault="00B726C7" w:rsidP="004E0EB1">
      <w:pPr>
        <w:spacing w:after="0" w:line="240" w:lineRule="auto"/>
        <w:jc w:val="both"/>
        <w:rPr>
          <w:rFonts w:ascii="Times New Roman" w:hAnsi="Times New Roman"/>
          <w:sz w:val="24"/>
          <w:szCs w:val="24"/>
        </w:rPr>
      </w:pPr>
      <w:r w:rsidRPr="005D2823">
        <w:rPr>
          <w:rFonts w:ascii="Times New Roman" w:hAnsi="Times New Roman"/>
          <w:sz w:val="24"/>
          <w:szCs w:val="24"/>
        </w:rPr>
        <w:t>T</w:t>
      </w:r>
      <w:r>
        <w:rPr>
          <w:rFonts w:ascii="Times New Roman" w:hAnsi="Times New Roman"/>
          <w:sz w:val="24"/>
          <w:szCs w:val="24"/>
        </w:rPr>
        <w:t>A</w:t>
      </w:r>
      <w:r w:rsidR="00791068" w:rsidRPr="005D2823">
        <w:rPr>
          <w:rFonts w:ascii="Times New Roman" w:hAnsi="Times New Roman"/>
          <w:sz w:val="24"/>
          <w:szCs w:val="24"/>
        </w:rPr>
        <w:t xml:space="preserve"> kontrollib iga-aastaste müügimahtude esitamist toote turustamisele järgneva aasta esimese poolaasta jooksul ja esitab arve müügimahtude </w:t>
      </w:r>
      <w:proofErr w:type="spellStart"/>
      <w:r w:rsidR="00791068" w:rsidRPr="005D2823">
        <w:rPr>
          <w:rFonts w:ascii="Times New Roman" w:hAnsi="Times New Roman"/>
          <w:sz w:val="24"/>
          <w:szCs w:val="24"/>
        </w:rPr>
        <w:t>teavitajale</w:t>
      </w:r>
      <w:proofErr w:type="spellEnd"/>
      <w:r w:rsidR="00791068" w:rsidRPr="005D2823">
        <w:rPr>
          <w:rFonts w:ascii="Times New Roman" w:hAnsi="Times New Roman"/>
          <w:sz w:val="24"/>
          <w:szCs w:val="24"/>
        </w:rPr>
        <w:t>. Teabe saamise, analüüsimise ja avaldamise eest tasu küsimise alus direktiiv 2014/40/EL artikkel 5 punkt 8.</w:t>
      </w:r>
      <w:r w:rsidR="45C109AA" w:rsidRPr="005D2823">
        <w:rPr>
          <w:rFonts w:ascii="Times New Roman" w:hAnsi="Times New Roman"/>
          <w:sz w:val="24"/>
          <w:szCs w:val="24"/>
        </w:rPr>
        <w:t xml:space="preserve"> </w:t>
      </w:r>
      <w:r w:rsidR="00791068" w:rsidRPr="005D2823">
        <w:rPr>
          <w:rFonts w:ascii="Times New Roman" w:hAnsi="Times New Roman"/>
          <w:sz w:val="24"/>
          <w:szCs w:val="24"/>
        </w:rPr>
        <w:t xml:space="preserve"> Aktiivsete teavituste info avaldatakse </w:t>
      </w:r>
      <w:r w:rsidRPr="005D2823">
        <w:rPr>
          <w:rFonts w:ascii="Times New Roman" w:hAnsi="Times New Roman"/>
          <w:sz w:val="24"/>
          <w:szCs w:val="24"/>
        </w:rPr>
        <w:t>T</w:t>
      </w:r>
      <w:r>
        <w:rPr>
          <w:rFonts w:ascii="Times New Roman" w:hAnsi="Times New Roman"/>
          <w:sz w:val="24"/>
          <w:szCs w:val="24"/>
        </w:rPr>
        <w:t>A</w:t>
      </w:r>
      <w:r w:rsidRPr="005D2823">
        <w:rPr>
          <w:rFonts w:ascii="Times New Roman" w:hAnsi="Times New Roman"/>
          <w:sz w:val="24"/>
          <w:szCs w:val="24"/>
        </w:rPr>
        <w:t xml:space="preserve"> </w:t>
      </w:r>
      <w:r w:rsidR="00791068" w:rsidRPr="005D2823">
        <w:rPr>
          <w:rFonts w:ascii="Times New Roman" w:hAnsi="Times New Roman"/>
          <w:sz w:val="24"/>
          <w:szCs w:val="24"/>
        </w:rPr>
        <w:t xml:space="preserve">veebilehel </w:t>
      </w:r>
      <w:r w:rsidR="004A1323">
        <w:rPr>
          <w:rFonts w:ascii="Times New Roman" w:hAnsi="Times New Roman"/>
          <w:sz w:val="24"/>
          <w:szCs w:val="24"/>
        </w:rPr>
        <w:t>üks</w:t>
      </w:r>
      <w:r w:rsidR="00791068" w:rsidRPr="005D2823">
        <w:rPr>
          <w:rFonts w:ascii="Times New Roman" w:hAnsi="Times New Roman"/>
          <w:sz w:val="24"/>
          <w:szCs w:val="24"/>
        </w:rPr>
        <w:t xml:space="preserve"> kord kuus.</w:t>
      </w:r>
    </w:p>
    <w:p w14:paraId="33731DDA" w14:textId="77777777" w:rsidR="00F271E2" w:rsidRDefault="00F271E2" w:rsidP="004E0EB1">
      <w:pPr>
        <w:spacing w:after="0" w:line="240" w:lineRule="auto"/>
        <w:jc w:val="both"/>
        <w:rPr>
          <w:rFonts w:ascii="Times New Roman" w:hAnsi="Times New Roman"/>
          <w:bCs/>
          <w:sz w:val="24"/>
        </w:rPr>
      </w:pPr>
    </w:p>
    <w:p w14:paraId="6BE1BC7E" w14:textId="5A651A6D" w:rsidR="00E451BB" w:rsidRDefault="00F271E2" w:rsidP="004E0EB1">
      <w:pPr>
        <w:spacing w:after="0" w:line="240" w:lineRule="auto"/>
        <w:jc w:val="both"/>
        <w:rPr>
          <w:rFonts w:ascii="Times New Roman" w:hAnsi="Times New Roman"/>
          <w:sz w:val="24"/>
          <w:szCs w:val="24"/>
        </w:rPr>
      </w:pPr>
      <w:r w:rsidRPr="009939FF">
        <w:rPr>
          <w:rFonts w:ascii="Times New Roman" w:hAnsi="Times New Roman"/>
          <w:b/>
          <w:bCs/>
          <w:sz w:val="24"/>
          <w:szCs w:val="24"/>
        </w:rPr>
        <w:t xml:space="preserve">Eelnõu §-ga </w:t>
      </w:r>
      <w:r w:rsidR="00DC1B59">
        <w:rPr>
          <w:rFonts w:ascii="Times New Roman" w:hAnsi="Times New Roman"/>
          <w:b/>
          <w:bCs/>
          <w:sz w:val="24"/>
          <w:szCs w:val="24"/>
        </w:rPr>
        <w:t>1</w:t>
      </w:r>
      <w:r w:rsidR="00A15B14">
        <w:rPr>
          <w:rFonts w:ascii="Times New Roman" w:hAnsi="Times New Roman"/>
          <w:b/>
          <w:bCs/>
          <w:sz w:val="24"/>
          <w:szCs w:val="24"/>
        </w:rPr>
        <w:t>2</w:t>
      </w:r>
      <w:r w:rsidRPr="005D2823">
        <w:rPr>
          <w:rFonts w:ascii="Times New Roman" w:hAnsi="Times New Roman"/>
          <w:sz w:val="24"/>
          <w:szCs w:val="24"/>
        </w:rPr>
        <w:t xml:space="preserve"> </w:t>
      </w:r>
      <w:r w:rsidR="009D0CBB" w:rsidRPr="005D2823">
        <w:rPr>
          <w:rFonts w:ascii="Times New Roman" w:hAnsi="Times New Roman"/>
          <w:sz w:val="24"/>
          <w:szCs w:val="24"/>
        </w:rPr>
        <w:t xml:space="preserve">muudetakse </w:t>
      </w:r>
      <w:proofErr w:type="spellStart"/>
      <w:r w:rsidR="00E451BB">
        <w:rPr>
          <w:rFonts w:ascii="Times New Roman" w:hAnsi="Times New Roman"/>
          <w:sz w:val="24"/>
          <w:szCs w:val="24"/>
        </w:rPr>
        <w:t>VereS-i</w:t>
      </w:r>
      <w:proofErr w:type="spellEnd"/>
      <w:r w:rsidR="00E451BB">
        <w:rPr>
          <w:rFonts w:ascii="Times New Roman" w:hAnsi="Times New Roman"/>
          <w:sz w:val="24"/>
          <w:szCs w:val="24"/>
        </w:rPr>
        <w:t>.</w:t>
      </w:r>
    </w:p>
    <w:p w14:paraId="0FBFA2A8" w14:textId="77777777" w:rsidR="00E451BB" w:rsidRDefault="00E451BB" w:rsidP="004E0EB1">
      <w:pPr>
        <w:spacing w:after="0" w:line="240" w:lineRule="auto"/>
        <w:jc w:val="both"/>
        <w:rPr>
          <w:rFonts w:ascii="Times New Roman" w:hAnsi="Times New Roman"/>
          <w:sz w:val="24"/>
          <w:szCs w:val="24"/>
        </w:rPr>
      </w:pPr>
    </w:p>
    <w:p w14:paraId="43C63B83" w14:textId="4A98F9CE" w:rsidR="008464A3" w:rsidRDefault="00E451BB" w:rsidP="004E0EB1">
      <w:pPr>
        <w:spacing w:after="0" w:line="240" w:lineRule="auto"/>
        <w:jc w:val="both"/>
        <w:rPr>
          <w:rFonts w:ascii="Times New Roman" w:hAnsi="Times New Roman"/>
          <w:sz w:val="24"/>
          <w:szCs w:val="24"/>
        </w:rPr>
      </w:pPr>
      <w:r w:rsidRPr="00141EEF">
        <w:rPr>
          <w:rFonts w:ascii="Times New Roman" w:hAnsi="Times New Roman"/>
          <w:sz w:val="24"/>
          <w:szCs w:val="24"/>
          <w:u w:val="single"/>
        </w:rPr>
        <w:t>Punktiga 1</w:t>
      </w:r>
      <w:r>
        <w:rPr>
          <w:rFonts w:ascii="Times New Roman" w:hAnsi="Times New Roman"/>
          <w:sz w:val="24"/>
          <w:szCs w:val="24"/>
        </w:rPr>
        <w:t xml:space="preserve"> muudetakse </w:t>
      </w:r>
      <w:proofErr w:type="spellStart"/>
      <w:r>
        <w:rPr>
          <w:rFonts w:ascii="Times New Roman" w:hAnsi="Times New Roman"/>
          <w:sz w:val="24"/>
          <w:szCs w:val="24"/>
        </w:rPr>
        <w:t>VereS</w:t>
      </w:r>
      <w:proofErr w:type="spellEnd"/>
      <w:r w:rsidR="009D0CBB" w:rsidRPr="005D2823">
        <w:rPr>
          <w:rFonts w:ascii="Times New Roman" w:hAnsi="Times New Roman"/>
          <w:sz w:val="24"/>
          <w:szCs w:val="24"/>
        </w:rPr>
        <w:t xml:space="preserve"> §-s 18 nimetatud referentteenuse osutamis</w:t>
      </w:r>
      <w:r w:rsidR="000C4704" w:rsidRPr="005D2823">
        <w:rPr>
          <w:rFonts w:ascii="Times New Roman" w:hAnsi="Times New Roman"/>
          <w:sz w:val="24"/>
          <w:szCs w:val="24"/>
        </w:rPr>
        <w:t>e</w:t>
      </w:r>
      <w:r w:rsidR="009D0CBB" w:rsidRPr="005D2823">
        <w:rPr>
          <w:rFonts w:ascii="Times New Roman" w:hAnsi="Times New Roman"/>
          <w:sz w:val="24"/>
          <w:szCs w:val="24"/>
        </w:rPr>
        <w:t xml:space="preserve"> korralda</w:t>
      </w:r>
      <w:r w:rsidR="000C4704" w:rsidRPr="005D2823">
        <w:rPr>
          <w:rFonts w:ascii="Times New Roman" w:hAnsi="Times New Roman"/>
          <w:sz w:val="24"/>
          <w:szCs w:val="24"/>
        </w:rPr>
        <w:t>jat, kelleks hetkel on</w:t>
      </w:r>
      <w:r w:rsidR="009D0CBB" w:rsidRPr="005D2823">
        <w:rPr>
          <w:rFonts w:ascii="Times New Roman" w:hAnsi="Times New Roman"/>
          <w:sz w:val="24"/>
          <w:szCs w:val="24"/>
        </w:rPr>
        <w:t xml:space="preserve"> Sotsiaalministeerium. </w:t>
      </w:r>
      <w:proofErr w:type="spellStart"/>
      <w:r w:rsidR="00E10506" w:rsidRPr="005D2823">
        <w:rPr>
          <w:rFonts w:ascii="Times New Roman" w:hAnsi="Times New Roman"/>
          <w:sz w:val="24"/>
          <w:szCs w:val="24"/>
        </w:rPr>
        <w:t>Immunohematoloogiliste</w:t>
      </w:r>
      <w:proofErr w:type="spellEnd"/>
      <w:r w:rsidR="00E10506" w:rsidRPr="005D2823">
        <w:rPr>
          <w:rFonts w:ascii="Times New Roman" w:hAnsi="Times New Roman"/>
          <w:sz w:val="24"/>
          <w:szCs w:val="24"/>
        </w:rPr>
        <w:t xml:space="preserve"> uuringute referentteenus on vajalik, et tagada patsientidele nõuetekohased, usaldusväärsed ja õigeaegsed sobivusuuringud doonorivere ülekandeks. </w:t>
      </w:r>
      <w:proofErr w:type="spellStart"/>
      <w:r w:rsidR="00E10506" w:rsidRPr="005D2823">
        <w:rPr>
          <w:rFonts w:ascii="Times New Roman" w:hAnsi="Times New Roman"/>
          <w:sz w:val="24"/>
          <w:szCs w:val="24"/>
        </w:rPr>
        <w:t>Immunohematoloogia</w:t>
      </w:r>
      <w:proofErr w:type="spellEnd"/>
      <w:r w:rsidR="00E10506" w:rsidRPr="005D2823">
        <w:rPr>
          <w:rFonts w:ascii="Times New Roman" w:hAnsi="Times New Roman"/>
          <w:sz w:val="24"/>
          <w:szCs w:val="24"/>
        </w:rPr>
        <w:t xml:space="preserve"> referentlaboris lahendatakse keerukaimaid veregruppide määramise ja doonorivere sobitamisega seotud küsimusi, mistõttu peab laboril olema valmisolek ööpäevaringselt määrata antigeene kõigis kliiniliselt olulistes veregrupisüsteemides (ABO, </w:t>
      </w:r>
      <w:proofErr w:type="spellStart"/>
      <w:r w:rsidR="00E10506" w:rsidRPr="005D2823">
        <w:rPr>
          <w:rFonts w:ascii="Times New Roman" w:hAnsi="Times New Roman"/>
          <w:sz w:val="24"/>
          <w:szCs w:val="24"/>
        </w:rPr>
        <w:t>Rh</w:t>
      </w:r>
      <w:proofErr w:type="spellEnd"/>
      <w:r w:rsidR="00E10506" w:rsidRPr="005D2823">
        <w:rPr>
          <w:rFonts w:ascii="Times New Roman" w:hAnsi="Times New Roman"/>
          <w:sz w:val="24"/>
          <w:szCs w:val="24"/>
        </w:rPr>
        <w:t xml:space="preserve">(D), Kell-, </w:t>
      </w:r>
      <w:proofErr w:type="spellStart"/>
      <w:r w:rsidR="00E10506" w:rsidRPr="005D2823">
        <w:rPr>
          <w:rFonts w:ascii="Times New Roman" w:hAnsi="Times New Roman"/>
          <w:sz w:val="24"/>
          <w:szCs w:val="24"/>
        </w:rPr>
        <w:t>Kidd</w:t>
      </w:r>
      <w:proofErr w:type="spellEnd"/>
      <w:r w:rsidR="00E10506" w:rsidRPr="005D2823">
        <w:rPr>
          <w:rFonts w:ascii="Times New Roman" w:hAnsi="Times New Roman"/>
          <w:sz w:val="24"/>
          <w:szCs w:val="24"/>
        </w:rPr>
        <w:t xml:space="preserve">-, </w:t>
      </w:r>
      <w:proofErr w:type="spellStart"/>
      <w:r w:rsidR="00E10506" w:rsidRPr="005D2823">
        <w:rPr>
          <w:rFonts w:ascii="Times New Roman" w:hAnsi="Times New Roman"/>
          <w:sz w:val="24"/>
          <w:szCs w:val="24"/>
        </w:rPr>
        <w:t>Duffy</w:t>
      </w:r>
      <w:proofErr w:type="spellEnd"/>
      <w:r w:rsidR="00E10506" w:rsidRPr="005D2823">
        <w:rPr>
          <w:rFonts w:ascii="Times New Roman" w:hAnsi="Times New Roman"/>
          <w:sz w:val="24"/>
          <w:szCs w:val="24"/>
        </w:rPr>
        <w:t xml:space="preserve">-süsteem jt) ning tüpiseerida patsientidel esinevaid </w:t>
      </w:r>
      <w:proofErr w:type="spellStart"/>
      <w:r w:rsidR="00E10506" w:rsidRPr="005D2823">
        <w:rPr>
          <w:rFonts w:ascii="Times New Roman" w:hAnsi="Times New Roman"/>
          <w:sz w:val="24"/>
          <w:szCs w:val="24"/>
        </w:rPr>
        <w:t>erütrotsütaarseid</w:t>
      </w:r>
      <w:proofErr w:type="spellEnd"/>
      <w:r w:rsidR="00E10506" w:rsidRPr="005D2823">
        <w:rPr>
          <w:rFonts w:ascii="Times New Roman" w:hAnsi="Times New Roman"/>
          <w:sz w:val="24"/>
          <w:szCs w:val="24"/>
        </w:rPr>
        <w:t xml:space="preserve"> irregulaarseid antikehi. Lisaks juhendab labor metoodiliselt Eestis tegutsevaid teisi selle valdkonna laboreid ning teenuse eesmärk on tagada muuhulgas ka </w:t>
      </w:r>
      <w:proofErr w:type="spellStart"/>
      <w:r w:rsidR="00E10506" w:rsidRPr="005D2823">
        <w:rPr>
          <w:rFonts w:ascii="Times New Roman" w:hAnsi="Times New Roman"/>
          <w:sz w:val="24"/>
          <w:szCs w:val="24"/>
        </w:rPr>
        <w:t>immunohematoloogiliste</w:t>
      </w:r>
      <w:proofErr w:type="spellEnd"/>
      <w:r w:rsidR="00E10506" w:rsidRPr="005D2823">
        <w:rPr>
          <w:rFonts w:ascii="Times New Roman" w:hAnsi="Times New Roman"/>
          <w:sz w:val="24"/>
          <w:szCs w:val="24"/>
        </w:rPr>
        <w:t xml:space="preserve"> uuringute kvaliteet Eestis.</w:t>
      </w:r>
      <w:r w:rsidR="00052D6E" w:rsidRPr="005D2823">
        <w:rPr>
          <w:rFonts w:ascii="Times New Roman" w:hAnsi="Times New Roman"/>
          <w:sz w:val="24"/>
          <w:szCs w:val="24"/>
        </w:rPr>
        <w:t xml:space="preserve"> </w:t>
      </w:r>
      <w:r w:rsidR="009D0CBB" w:rsidRPr="005D2823">
        <w:rPr>
          <w:rFonts w:ascii="Times New Roman" w:hAnsi="Times New Roman"/>
          <w:sz w:val="24"/>
          <w:szCs w:val="24"/>
        </w:rPr>
        <w:t>Teenuse korraldamine hõlmab osalemist riigihanke ettevalmistamisel, halduslepingu sõlmimise ettevalmistamist, täitmise kontrollimist ja teenuse osutamise analüüsimist. Seni on teenuse osutamist korraldanud Sotsiaalministeerium ning perioodil 01.09.20</w:t>
      </w:r>
      <w:r w:rsidR="005D6637" w:rsidRPr="005D2823">
        <w:rPr>
          <w:rFonts w:ascii="Times New Roman" w:hAnsi="Times New Roman"/>
          <w:sz w:val="24"/>
          <w:szCs w:val="24"/>
        </w:rPr>
        <w:t>22</w:t>
      </w:r>
      <w:r w:rsidR="009D0CBB" w:rsidRPr="005D2823">
        <w:rPr>
          <w:rFonts w:ascii="Times New Roman" w:hAnsi="Times New Roman"/>
          <w:sz w:val="24"/>
          <w:szCs w:val="24"/>
        </w:rPr>
        <w:t>–31.08.202</w:t>
      </w:r>
      <w:r w:rsidR="005D6637" w:rsidRPr="005D2823">
        <w:rPr>
          <w:rFonts w:ascii="Times New Roman" w:hAnsi="Times New Roman"/>
          <w:sz w:val="24"/>
          <w:szCs w:val="24"/>
        </w:rPr>
        <w:t>7</w:t>
      </w:r>
      <w:r w:rsidR="009D0CBB" w:rsidRPr="005D2823">
        <w:rPr>
          <w:rFonts w:ascii="Times New Roman" w:hAnsi="Times New Roman"/>
          <w:sz w:val="24"/>
          <w:szCs w:val="24"/>
        </w:rPr>
        <w:t xml:space="preserve"> osutab </w:t>
      </w:r>
      <w:proofErr w:type="spellStart"/>
      <w:r w:rsidR="009D0CBB" w:rsidRPr="005D2823">
        <w:rPr>
          <w:rFonts w:ascii="Times New Roman" w:hAnsi="Times New Roman"/>
          <w:sz w:val="24"/>
          <w:szCs w:val="24"/>
        </w:rPr>
        <w:t>immunohematoloogiliste</w:t>
      </w:r>
      <w:proofErr w:type="spellEnd"/>
      <w:r w:rsidR="009D0CBB" w:rsidRPr="005D2823">
        <w:rPr>
          <w:rFonts w:ascii="Times New Roman" w:hAnsi="Times New Roman"/>
          <w:sz w:val="24"/>
          <w:szCs w:val="24"/>
        </w:rPr>
        <w:t xml:space="preserve"> uuringute referentteenust SA Põhja-Eesti Regionaalhaigla. </w:t>
      </w:r>
    </w:p>
    <w:p w14:paraId="77DB03F6" w14:textId="77777777" w:rsidR="008464A3" w:rsidRDefault="008464A3" w:rsidP="004E0EB1">
      <w:pPr>
        <w:spacing w:after="0" w:line="240" w:lineRule="auto"/>
        <w:jc w:val="both"/>
        <w:rPr>
          <w:rFonts w:ascii="Times New Roman" w:hAnsi="Times New Roman"/>
          <w:sz w:val="24"/>
          <w:szCs w:val="24"/>
        </w:rPr>
      </w:pPr>
    </w:p>
    <w:p w14:paraId="72D70B09" w14:textId="66E89255" w:rsidR="009D0CBB" w:rsidRDefault="001C47A1" w:rsidP="004E0EB1">
      <w:pPr>
        <w:spacing w:after="0" w:line="240" w:lineRule="auto"/>
        <w:jc w:val="both"/>
        <w:rPr>
          <w:rFonts w:ascii="Times New Roman" w:hAnsi="Times New Roman"/>
          <w:sz w:val="24"/>
          <w:szCs w:val="24"/>
        </w:rPr>
      </w:pPr>
      <w:r w:rsidRPr="005D2823">
        <w:rPr>
          <w:rFonts w:ascii="Times New Roman" w:hAnsi="Times New Roman"/>
          <w:sz w:val="24"/>
          <w:szCs w:val="24"/>
        </w:rPr>
        <w:t>T</w:t>
      </w:r>
      <w:r w:rsidR="00A14993" w:rsidRPr="005D2823">
        <w:rPr>
          <w:rFonts w:ascii="Times New Roman" w:hAnsi="Times New Roman"/>
          <w:sz w:val="24"/>
          <w:szCs w:val="24"/>
        </w:rPr>
        <w:t xml:space="preserve">egemist on rakendustegevusega, </w:t>
      </w:r>
      <w:r w:rsidR="00EF6987" w:rsidRPr="005D2823">
        <w:rPr>
          <w:rFonts w:ascii="Times New Roman" w:hAnsi="Times New Roman"/>
          <w:sz w:val="24"/>
          <w:szCs w:val="24"/>
        </w:rPr>
        <w:t>seega võiks</w:t>
      </w:r>
      <w:r w:rsidR="00F24E75" w:rsidRPr="005D2823">
        <w:rPr>
          <w:rFonts w:ascii="Times New Roman" w:hAnsi="Times New Roman"/>
          <w:sz w:val="24"/>
          <w:szCs w:val="24"/>
        </w:rPr>
        <w:t xml:space="preserve"> e</w:t>
      </w:r>
      <w:r w:rsidR="009D0CBB" w:rsidRPr="005D2823">
        <w:rPr>
          <w:rFonts w:ascii="Times New Roman" w:hAnsi="Times New Roman"/>
          <w:sz w:val="24"/>
          <w:szCs w:val="24"/>
        </w:rPr>
        <w:t xml:space="preserve">daspidi </w:t>
      </w:r>
      <w:proofErr w:type="spellStart"/>
      <w:r w:rsidR="009D0CBB" w:rsidRPr="005D2823">
        <w:rPr>
          <w:rFonts w:ascii="Times New Roman" w:hAnsi="Times New Roman"/>
          <w:sz w:val="24"/>
          <w:szCs w:val="24"/>
        </w:rPr>
        <w:t>immunohematoloogiliste</w:t>
      </w:r>
      <w:proofErr w:type="spellEnd"/>
      <w:r w:rsidR="009D0CBB" w:rsidRPr="005D2823">
        <w:rPr>
          <w:rFonts w:ascii="Times New Roman" w:hAnsi="Times New Roman"/>
          <w:sz w:val="24"/>
          <w:szCs w:val="24"/>
        </w:rPr>
        <w:t xml:space="preserve"> uuringute referent</w:t>
      </w:r>
      <w:r w:rsidR="008550B6" w:rsidRPr="005D2823">
        <w:rPr>
          <w:rFonts w:ascii="Times New Roman" w:hAnsi="Times New Roman"/>
          <w:sz w:val="24"/>
          <w:szCs w:val="24"/>
        </w:rPr>
        <w:t>t</w:t>
      </w:r>
      <w:r w:rsidR="009D0CBB" w:rsidRPr="005D2823">
        <w:rPr>
          <w:rFonts w:ascii="Times New Roman" w:hAnsi="Times New Roman"/>
          <w:sz w:val="24"/>
          <w:szCs w:val="24"/>
        </w:rPr>
        <w:t xml:space="preserve">eenuse osutamist </w:t>
      </w:r>
      <w:r w:rsidR="00EF6987" w:rsidRPr="005D2823">
        <w:rPr>
          <w:rFonts w:ascii="Times New Roman" w:hAnsi="Times New Roman"/>
          <w:sz w:val="24"/>
          <w:szCs w:val="24"/>
        </w:rPr>
        <w:t xml:space="preserve">korraldada </w:t>
      </w:r>
      <w:r w:rsidR="00B726C7" w:rsidRPr="005D2823">
        <w:rPr>
          <w:rFonts w:ascii="Times New Roman" w:hAnsi="Times New Roman"/>
          <w:sz w:val="24"/>
          <w:szCs w:val="24"/>
        </w:rPr>
        <w:t>T</w:t>
      </w:r>
      <w:r w:rsidR="00B726C7">
        <w:rPr>
          <w:rFonts w:ascii="Times New Roman" w:hAnsi="Times New Roman"/>
          <w:sz w:val="24"/>
          <w:szCs w:val="24"/>
        </w:rPr>
        <w:t>A</w:t>
      </w:r>
      <w:r w:rsidR="00B726C7" w:rsidRPr="005D2823">
        <w:rPr>
          <w:rFonts w:ascii="Times New Roman" w:hAnsi="Times New Roman"/>
          <w:sz w:val="24"/>
          <w:szCs w:val="24"/>
        </w:rPr>
        <w:t xml:space="preserve"> </w:t>
      </w:r>
      <w:r w:rsidR="00EF6987" w:rsidRPr="005D2823">
        <w:rPr>
          <w:rFonts w:ascii="Times New Roman" w:hAnsi="Times New Roman"/>
          <w:sz w:val="24"/>
          <w:szCs w:val="24"/>
        </w:rPr>
        <w:t>või</w:t>
      </w:r>
      <w:r w:rsidRPr="005D2823">
        <w:rPr>
          <w:rFonts w:ascii="Times New Roman" w:hAnsi="Times New Roman"/>
          <w:sz w:val="24"/>
          <w:szCs w:val="24"/>
        </w:rPr>
        <w:t xml:space="preserve"> Tervisekassa. </w:t>
      </w:r>
      <w:r w:rsidR="00E5310D" w:rsidRPr="005D2823">
        <w:rPr>
          <w:rFonts w:ascii="Times New Roman" w:hAnsi="Times New Roman"/>
          <w:sz w:val="24"/>
          <w:szCs w:val="24"/>
        </w:rPr>
        <w:t>Kuna referentteenu</w:t>
      </w:r>
      <w:r w:rsidR="008550B6" w:rsidRPr="005D2823">
        <w:rPr>
          <w:rFonts w:ascii="Times New Roman" w:hAnsi="Times New Roman"/>
          <w:sz w:val="24"/>
          <w:szCs w:val="24"/>
        </w:rPr>
        <w:t xml:space="preserve">st osutatakse patsientidele ning </w:t>
      </w:r>
      <w:proofErr w:type="spellStart"/>
      <w:r w:rsidR="00E5310D" w:rsidRPr="005D2823">
        <w:rPr>
          <w:rFonts w:ascii="Times New Roman" w:hAnsi="Times New Roman"/>
          <w:sz w:val="24"/>
          <w:szCs w:val="24"/>
        </w:rPr>
        <w:t>immunohematoloogiliste</w:t>
      </w:r>
      <w:proofErr w:type="spellEnd"/>
      <w:r w:rsidR="00E5310D" w:rsidRPr="005D2823">
        <w:rPr>
          <w:rFonts w:ascii="Times New Roman" w:hAnsi="Times New Roman"/>
          <w:sz w:val="24"/>
          <w:szCs w:val="24"/>
        </w:rPr>
        <w:t xml:space="preserve"> uuringute piirhinnad on sätestatud Tervisekassa tervishoiuteenuste loetelus, on ettepanek viia teenuse osutamise korraldamine üle Tervisekassasse.</w:t>
      </w:r>
      <w:r w:rsidR="00BA5376">
        <w:rPr>
          <w:rFonts w:ascii="Times New Roman" w:hAnsi="Times New Roman"/>
          <w:sz w:val="24"/>
          <w:szCs w:val="24"/>
        </w:rPr>
        <w:br/>
      </w:r>
      <w:r w:rsidR="00BA5376" w:rsidRPr="00BA5376">
        <w:rPr>
          <w:rFonts w:ascii="Times New Roman" w:hAnsi="Times New Roman"/>
          <w:sz w:val="24"/>
          <w:szCs w:val="24"/>
        </w:rPr>
        <w:t xml:space="preserve">Sotsiaalministeerium annab Tervisekassale </w:t>
      </w:r>
      <w:proofErr w:type="spellStart"/>
      <w:r w:rsidR="00BA5376" w:rsidRPr="00BA5376">
        <w:rPr>
          <w:rFonts w:ascii="Times New Roman" w:hAnsi="Times New Roman"/>
          <w:sz w:val="24"/>
          <w:szCs w:val="24"/>
        </w:rPr>
        <w:t>immunohematoloogilise</w:t>
      </w:r>
      <w:proofErr w:type="spellEnd"/>
      <w:r w:rsidR="00BA5376" w:rsidRPr="00BA5376">
        <w:rPr>
          <w:rFonts w:ascii="Times New Roman" w:hAnsi="Times New Roman"/>
          <w:sz w:val="24"/>
          <w:szCs w:val="24"/>
        </w:rPr>
        <w:t xml:space="preserve"> referentlabori teenuse osutamise kohustuse üle koos rahastusega. Kuni seaduse jõustumiseni rahastatakse referentlabori teenust riigieelarvest Sotsiaalministeeriumi kaudu, alates 01.07.2024 rahastatakse teenust Tervisekassa </w:t>
      </w:r>
      <w:r w:rsidR="00C47038">
        <w:rPr>
          <w:rFonts w:ascii="Times New Roman" w:hAnsi="Times New Roman"/>
          <w:sz w:val="24"/>
          <w:szCs w:val="24"/>
        </w:rPr>
        <w:t>eelarvest</w:t>
      </w:r>
      <w:r w:rsidR="00BA5376" w:rsidRPr="00BA5376">
        <w:rPr>
          <w:rFonts w:ascii="Times New Roman" w:hAnsi="Times New Roman"/>
          <w:sz w:val="24"/>
          <w:szCs w:val="24"/>
        </w:rPr>
        <w:t>.</w:t>
      </w:r>
    </w:p>
    <w:p w14:paraId="4B82E02F" w14:textId="77777777" w:rsidR="008464A3" w:rsidRDefault="008464A3" w:rsidP="008464A3">
      <w:pPr>
        <w:spacing w:after="0" w:line="240" w:lineRule="auto"/>
        <w:jc w:val="both"/>
        <w:rPr>
          <w:rFonts w:ascii="Times New Roman" w:hAnsi="Times New Roman"/>
          <w:sz w:val="24"/>
          <w:szCs w:val="24"/>
        </w:rPr>
      </w:pPr>
    </w:p>
    <w:p w14:paraId="3E1CFF69" w14:textId="43611AA7" w:rsidR="008464A3" w:rsidRPr="007974E5" w:rsidRDefault="008464A3" w:rsidP="008464A3">
      <w:pPr>
        <w:spacing w:after="0" w:line="240" w:lineRule="auto"/>
        <w:jc w:val="both"/>
        <w:rPr>
          <w:rFonts w:ascii="Times New Roman" w:hAnsi="Times New Roman"/>
          <w:sz w:val="24"/>
          <w:szCs w:val="24"/>
        </w:rPr>
      </w:pPr>
      <w:r>
        <w:rPr>
          <w:rFonts w:ascii="Times New Roman" w:hAnsi="Times New Roman"/>
          <w:sz w:val="24"/>
          <w:szCs w:val="24"/>
        </w:rPr>
        <w:t>Seaduses funktsiooni üleandmine</w:t>
      </w:r>
      <w:r w:rsidRPr="008464A3">
        <w:rPr>
          <w:rFonts w:ascii="Times New Roman" w:hAnsi="Times New Roman"/>
          <w:sz w:val="24"/>
          <w:szCs w:val="24"/>
        </w:rPr>
        <w:t xml:space="preserve"> ühelt asutuselt teisele </w:t>
      </w:r>
      <w:r>
        <w:rPr>
          <w:rFonts w:ascii="Times New Roman" w:hAnsi="Times New Roman"/>
          <w:sz w:val="24"/>
          <w:szCs w:val="24"/>
        </w:rPr>
        <w:t>ei mõjuta olemasoleva halduslepingu kehtivust, st üle lähevad ka</w:t>
      </w:r>
      <w:r w:rsidRPr="008464A3">
        <w:rPr>
          <w:rFonts w:ascii="Times New Roman" w:hAnsi="Times New Roman"/>
          <w:sz w:val="24"/>
          <w:szCs w:val="24"/>
        </w:rPr>
        <w:t xml:space="preserve"> kõik funktsiooni täitmisega seotud õigused ja kohustused, sh lepingud. Kuigi </w:t>
      </w:r>
      <w:r>
        <w:rPr>
          <w:rFonts w:ascii="Times New Roman" w:hAnsi="Times New Roman"/>
          <w:sz w:val="24"/>
          <w:szCs w:val="24"/>
        </w:rPr>
        <w:t>r</w:t>
      </w:r>
      <w:r w:rsidRPr="008464A3">
        <w:rPr>
          <w:rFonts w:ascii="Times New Roman" w:hAnsi="Times New Roman"/>
          <w:sz w:val="24"/>
          <w:szCs w:val="24"/>
        </w:rPr>
        <w:t>iigihangete seadus</w:t>
      </w:r>
      <w:r>
        <w:rPr>
          <w:rFonts w:ascii="Times New Roman" w:hAnsi="Times New Roman"/>
          <w:sz w:val="24"/>
          <w:szCs w:val="24"/>
        </w:rPr>
        <w:t xml:space="preserve"> </w:t>
      </w:r>
      <w:r w:rsidRPr="008464A3">
        <w:rPr>
          <w:rFonts w:ascii="Times New Roman" w:hAnsi="Times New Roman"/>
          <w:sz w:val="24"/>
          <w:szCs w:val="24"/>
        </w:rPr>
        <w:t xml:space="preserve">sellist lepingu muutmise alust otsesõnu ei sätesta, on </w:t>
      </w:r>
      <w:r>
        <w:rPr>
          <w:rFonts w:ascii="Times New Roman" w:hAnsi="Times New Roman"/>
          <w:sz w:val="24"/>
          <w:szCs w:val="24"/>
        </w:rPr>
        <w:t xml:space="preserve">riigiüleselt leitud, et </w:t>
      </w:r>
      <w:r w:rsidRPr="008464A3">
        <w:rPr>
          <w:rFonts w:ascii="Times New Roman" w:hAnsi="Times New Roman"/>
          <w:sz w:val="24"/>
          <w:szCs w:val="24"/>
        </w:rPr>
        <w:t xml:space="preserve">selline üleandmine on lubatud. </w:t>
      </w:r>
      <w:r>
        <w:rPr>
          <w:rFonts w:ascii="Times New Roman" w:hAnsi="Times New Roman"/>
          <w:sz w:val="24"/>
          <w:szCs w:val="24"/>
        </w:rPr>
        <w:t>Seadusemuudatuse jõustumisel sõlmivad Sotsiaalministeerium ja Tervisekassa lepingu</w:t>
      </w:r>
      <w:r w:rsidRPr="008464A3">
        <w:rPr>
          <w:rFonts w:ascii="Times New Roman" w:hAnsi="Times New Roman"/>
          <w:sz w:val="24"/>
          <w:szCs w:val="24"/>
        </w:rPr>
        <w:t xml:space="preserve"> üleandmise kokkuleppe.</w:t>
      </w:r>
    </w:p>
    <w:p w14:paraId="54347F2E" w14:textId="77777777" w:rsidR="00E451BB" w:rsidRPr="00611C44" w:rsidRDefault="00E451BB" w:rsidP="008464A3">
      <w:pPr>
        <w:spacing w:after="0" w:line="240" w:lineRule="auto"/>
        <w:jc w:val="both"/>
        <w:rPr>
          <w:rFonts w:ascii="Times New Roman" w:hAnsi="Times New Roman"/>
          <w:sz w:val="24"/>
          <w:szCs w:val="24"/>
          <w:u w:val="single"/>
        </w:rPr>
      </w:pPr>
    </w:p>
    <w:p w14:paraId="2557DF8E" w14:textId="25D7C799" w:rsidR="00E451BB" w:rsidRDefault="00E451BB" w:rsidP="004E0EB1">
      <w:pPr>
        <w:spacing w:after="0" w:line="240" w:lineRule="auto"/>
        <w:jc w:val="both"/>
        <w:rPr>
          <w:rFonts w:ascii="Times New Roman" w:hAnsi="Times New Roman"/>
          <w:sz w:val="24"/>
        </w:rPr>
      </w:pPr>
      <w:r w:rsidRPr="00611C44">
        <w:rPr>
          <w:rFonts w:ascii="Times New Roman" w:hAnsi="Times New Roman"/>
          <w:sz w:val="24"/>
          <w:u w:val="single"/>
        </w:rPr>
        <w:t>Punktiga 2</w:t>
      </w:r>
      <w:r>
        <w:rPr>
          <w:rFonts w:ascii="Times New Roman" w:hAnsi="Times New Roman"/>
          <w:sz w:val="24"/>
        </w:rPr>
        <w:t xml:space="preserve"> tehakse muudatus </w:t>
      </w:r>
      <w:proofErr w:type="spellStart"/>
      <w:r>
        <w:rPr>
          <w:rFonts w:ascii="Times New Roman" w:hAnsi="Times New Roman"/>
          <w:sz w:val="24"/>
        </w:rPr>
        <w:t>VereS</w:t>
      </w:r>
      <w:proofErr w:type="spellEnd"/>
      <w:r>
        <w:rPr>
          <w:rFonts w:ascii="Times New Roman" w:hAnsi="Times New Roman"/>
          <w:sz w:val="24"/>
        </w:rPr>
        <w:t xml:space="preserve"> § 19 lõikes 1, kus </w:t>
      </w:r>
      <w:r w:rsidR="00BD796F">
        <w:rPr>
          <w:rFonts w:ascii="Times New Roman" w:hAnsi="Times New Roman"/>
          <w:sz w:val="24"/>
        </w:rPr>
        <w:t>muudetakse r</w:t>
      </w:r>
      <w:r w:rsidR="00BD796F" w:rsidRPr="00BD796F">
        <w:rPr>
          <w:rFonts w:ascii="Times New Roman" w:hAnsi="Times New Roman"/>
          <w:sz w:val="24"/>
        </w:rPr>
        <w:t>eferentlabori tegevuskulud</w:t>
      </w:r>
      <w:r w:rsidR="00BD796F">
        <w:rPr>
          <w:rFonts w:ascii="Times New Roman" w:hAnsi="Times New Roman"/>
          <w:sz w:val="24"/>
        </w:rPr>
        <w:t>e</w:t>
      </w:r>
      <w:r w:rsidR="00BD796F" w:rsidRPr="00BD796F">
        <w:rPr>
          <w:rFonts w:ascii="Times New Roman" w:hAnsi="Times New Roman"/>
          <w:sz w:val="24"/>
        </w:rPr>
        <w:t xml:space="preserve"> ka</w:t>
      </w:r>
      <w:r w:rsidR="00A27A0C">
        <w:rPr>
          <w:rFonts w:ascii="Times New Roman" w:hAnsi="Times New Roman"/>
          <w:sz w:val="24"/>
        </w:rPr>
        <w:t>t</w:t>
      </w:r>
      <w:r w:rsidR="00BD796F" w:rsidRPr="00BD796F">
        <w:rPr>
          <w:rFonts w:ascii="Times New Roman" w:hAnsi="Times New Roman"/>
          <w:sz w:val="24"/>
        </w:rPr>
        <w:t>t</w:t>
      </w:r>
      <w:r w:rsidR="00BD796F">
        <w:rPr>
          <w:rFonts w:ascii="Times New Roman" w:hAnsi="Times New Roman"/>
          <w:sz w:val="24"/>
        </w:rPr>
        <w:t xml:space="preserve">eallikat. Kui seni rahastati antud kulusid </w:t>
      </w:r>
      <w:r w:rsidR="00BD796F" w:rsidRPr="00BD796F">
        <w:rPr>
          <w:rFonts w:ascii="Times New Roman" w:hAnsi="Times New Roman"/>
          <w:sz w:val="24"/>
        </w:rPr>
        <w:t>Sotsiaalministeeriumi kaudu riigieelarvest</w:t>
      </w:r>
      <w:r w:rsidR="00BD796F">
        <w:rPr>
          <w:rFonts w:ascii="Times New Roman" w:hAnsi="Times New Roman"/>
          <w:sz w:val="24"/>
        </w:rPr>
        <w:t>, siis rakendustegevuse ülesandmisega Tervisekassale</w:t>
      </w:r>
      <w:r w:rsidR="00BD796F" w:rsidRPr="00BD796F">
        <w:rPr>
          <w:rFonts w:ascii="Times New Roman" w:hAnsi="Times New Roman"/>
          <w:sz w:val="24"/>
        </w:rPr>
        <w:t xml:space="preserve"> </w:t>
      </w:r>
      <w:r w:rsidR="00BD796F">
        <w:rPr>
          <w:rFonts w:ascii="Times New Roman" w:hAnsi="Times New Roman"/>
          <w:sz w:val="24"/>
        </w:rPr>
        <w:t xml:space="preserve">muutub ka </w:t>
      </w:r>
      <w:r>
        <w:rPr>
          <w:rFonts w:ascii="Times New Roman" w:hAnsi="Times New Roman"/>
          <w:sz w:val="24"/>
        </w:rPr>
        <w:t xml:space="preserve">eelmises punktis kirjeldatud tegevuse rahastamise allikas. </w:t>
      </w:r>
      <w:r w:rsidR="00BD796F">
        <w:rPr>
          <w:rFonts w:ascii="Times New Roman" w:hAnsi="Times New Roman"/>
          <w:sz w:val="24"/>
        </w:rPr>
        <w:t>Edaspidi kaetakse r</w:t>
      </w:r>
      <w:r w:rsidR="00BD796F" w:rsidRPr="00BD796F">
        <w:rPr>
          <w:rFonts w:ascii="Times New Roman" w:hAnsi="Times New Roman"/>
          <w:sz w:val="24"/>
        </w:rPr>
        <w:t xml:space="preserve">eferentlabori tegevuskulud </w:t>
      </w:r>
      <w:r w:rsidR="00BD796F">
        <w:rPr>
          <w:rFonts w:ascii="Times New Roman" w:hAnsi="Times New Roman"/>
          <w:sz w:val="24"/>
        </w:rPr>
        <w:t xml:space="preserve">Tervisekassa </w:t>
      </w:r>
      <w:r w:rsidR="00BD796F" w:rsidRPr="00BD796F">
        <w:rPr>
          <w:rFonts w:ascii="Times New Roman" w:hAnsi="Times New Roman"/>
          <w:sz w:val="24"/>
        </w:rPr>
        <w:t>eelarvest.</w:t>
      </w:r>
    </w:p>
    <w:p w14:paraId="2DAFBBDA" w14:textId="77777777" w:rsidR="00BD796F" w:rsidRDefault="00BD796F" w:rsidP="004E0EB1">
      <w:pPr>
        <w:spacing w:after="0" w:line="240" w:lineRule="auto"/>
        <w:jc w:val="both"/>
        <w:rPr>
          <w:rFonts w:ascii="Times New Roman" w:hAnsi="Times New Roman"/>
          <w:sz w:val="24"/>
        </w:rPr>
      </w:pPr>
    </w:p>
    <w:p w14:paraId="6BAC695A" w14:textId="7F78FDE0" w:rsidR="007759D6" w:rsidRPr="007974E5" w:rsidRDefault="007759D6" w:rsidP="004E0EB1">
      <w:pPr>
        <w:spacing w:after="0" w:line="240" w:lineRule="auto"/>
        <w:jc w:val="both"/>
        <w:rPr>
          <w:rFonts w:ascii="Times New Roman" w:hAnsi="Times New Roman"/>
          <w:sz w:val="24"/>
          <w:szCs w:val="24"/>
        </w:rPr>
      </w:pPr>
      <w:r w:rsidRPr="005D2823">
        <w:rPr>
          <w:rFonts w:ascii="Times New Roman" w:hAnsi="Times New Roman"/>
          <w:b/>
          <w:bCs/>
          <w:sz w:val="24"/>
          <w:szCs w:val="24"/>
        </w:rPr>
        <w:t xml:space="preserve">Eelnõu  §-ga </w:t>
      </w:r>
      <w:r w:rsidR="00DC1B59">
        <w:rPr>
          <w:rFonts w:ascii="Times New Roman" w:hAnsi="Times New Roman"/>
          <w:b/>
          <w:bCs/>
          <w:sz w:val="24"/>
          <w:szCs w:val="24"/>
        </w:rPr>
        <w:t>1</w:t>
      </w:r>
      <w:r w:rsidR="00A15B14">
        <w:rPr>
          <w:rFonts w:ascii="Times New Roman" w:hAnsi="Times New Roman"/>
          <w:b/>
          <w:bCs/>
          <w:sz w:val="24"/>
          <w:szCs w:val="24"/>
        </w:rPr>
        <w:t>3</w:t>
      </w:r>
      <w:r w:rsidRPr="005D2823">
        <w:rPr>
          <w:rFonts w:ascii="Times New Roman" w:hAnsi="Times New Roman"/>
          <w:sz w:val="24"/>
          <w:szCs w:val="24"/>
        </w:rPr>
        <w:t xml:space="preserve"> kehtestatakse seaduse jõustumine. </w:t>
      </w:r>
    </w:p>
    <w:p w14:paraId="53FA324C" w14:textId="77777777" w:rsidR="00A607F4" w:rsidRDefault="00A607F4" w:rsidP="004E0EB1">
      <w:pPr>
        <w:spacing w:after="0" w:line="240" w:lineRule="auto"/>
        <w:jc w:val="both"/>
        <w:rPr>
          <w:rFonts w:ascii="Times New Roman" w:hAnsi="Times New Roman"/>
          <w:sz w:val="24"/>
        </w:rPr>
      </w:pPr>
    </w:p>
    <w:p w14:paraId="536D97EB" w14:textId="77777777" w:rsidR="00DC1B59" w:rsidRDefault="00DC1B59" w:rsidP="004E0EB1">
      <w:pPr>
        <w:spacing w:after="0" w:line="240" w:lineRule="auto"/>
        <w:jc w:val="both"/>
        <w:rPr>
          <w:rFonts w:ascii="Times New Roman" w:hAnsi="Times New Roman"/>
          <w:sz w:val="24"/>
          <w:szCs w:val="24"/>
        </w:rPr>
      </w:pPr>
      <w:r>
        <w:rPr>
          <w:rFonts w:ascii="Times New Roman" w:hAnsi="Times New Roman" w:cs="Times New Roman"/>
          <w:bCs/>
          <w:sz w:val="24"/>
          <w:szCs w:val="24"/>
        </w:rPr>
        <w:t>Eelnõu</w:t>
      </w:r>
      <w:r w:rsidRPr="006F15A4">
        <w:rPr>
          <w:rFonts w:ascii="Times New Roman" w:hAnsi="Times New Roman" w:cs="Times New Roman"/>
          <w:bCs/>
          <w:sz w:val="24"/>
          <w:szCs w:val="24"/>
        </w:rPr>
        <w:t xml:space="preserve"> jõustub 2024. aasta 1. juulil</w:t>
      </w:r>
      <w:r>
        <w:rPr>
          <w:rFonts w:ascii="Times New Roman" w:hAnsi="Times New Roman"/>
          <w:sz w:val="24"/>
          <w:szCs w:val="24"/>
        </w:rPr>
        <w:t xml:space="preserve">, kuna mitmed muudatused on seotud samal ajal jõustuvate seadustega. </w:t>
      </w:r>
    </w:p>
    <w:p w14:paraId="53BE2ED3" w14:textId="77777777" w:rsidR="00DC1B59" w:rsidRDefault="00DC1B59" w:rsidP="004E0EB1">
      <w:pPr>
        <w:spacing w:after="0" w:line="240" w:lineRule="auto"/>
        <w:jc w:val="both"/>
        <w:rPr>
          <w:rFonts w:ascii="Times New Roman" w:hAnsi="Times New Roman"/>
          <w:sz w:val="24"/>
          <w:szCs w:val="24"/>
        </w:rPr>
      </w:pPr>
    </w:p>
    <w:p w14:paraId="0902E561" w14:textId="77777777" w:rsidR="00DC1B59" w:rsidRPr="006F15A4" w:rsidRDefault="00DC1B59" w:rsidP="004E0EB1">
      <w:pPr>
        <w:spacing w:after="0" w:line="240" w:lineRule="auto"/>
        <w:jc w:val="both"/>
        <w:rPr>
          <w:rFonts w:ascii="Times New Roman" w:hAnsi="Times New Roman" w:cs="Times New Roman"/>
          <w:bCs/>
          <w:sz w:val="24"/>
          <w:szCs w:val="24"/>
        </w:rPr>
      </w:pPr>
      <w:r w:rsidRPr="006F15A4">
        <w:rPr>
          <w:rFonts w:ascii="Times New Roman" w:hAnsi="Times New Roman" w:cs="Times New Roman"/>
          <w:bCs/>
          <w:sz w:val="24"/>
          <w:szCs w:val="24"/>
        </w:rPr>
        <w:t xml:space="preserve">Käesoleva seaduse § </w:t>
      </w:r>
      <w:r>
        <w:rPr>
          <w:rFonts w:ascii="Times New Roman" w:hAnsi="Times New Roman" w:cs="Times New Roman"/>
          <w:bCs/>
          <w:sz w:val="24"/>
          <w:szCs w:val="24"/>
        </w:rPr>
        <w:t>6</w:t>
      </w:r>
      <w:r w:rsidRPr="006F15A4">
        <w:rPr>
          <w:rFonts w:ascii="Times New Roman" w:hAnsi="Times New Roman" w:cs="Times New Roman"/>
          <w:bCs/>
          <w:sz w:val="24"/>
          <w:szCs w:val="24"/>
        </w:rPr>
        <w:t xml:space="preserve"> jõustub üldises korras.</w:t>
      </w:r>
    </w:p>
    <w:p w14:paraId="533A034D" w14:textId="77777777" w:rsidR="00DC1B59" w:rsidRDefault="00DC1B59" w:rsidP="004E0EB1">
      <w:pPr>
        <w:spacing w:after="0" w:line="240" w:lineRule="auto"/>
        <w:jc w:val="both"/>
        <w:rPr>
          <w:rFonts w:ascii="Times New Roman" w:hAnsi="Times New Roman"/>
          <w:sz w:val="24"/>
          <w:szCs w:val="24"/>
        </w:rPr>
      </w:pPr>
    </w:p>
    <w:p w14:paraId="2D3AE4FD" w14:textId="6C817D1C" w:rsidR="007759D6" w:rsidRPr="007974E5" w:rsidRDefault="00BB6FDD" w:rsidP="004E0EB1">
      <w:pPr>
        <w:spacing w:after="0" w:line="240" w:lineRule="auto"/>
        <w:jc w:val="both"/>
        <w:rPr>
          <w:rFonts w:ascii="Times New Roman" w:hAnsi="Times New Roman"/>
          <w:sz w:val="24"/>
          <w:szCs w:val="24"/>
        </w:rPr>
      </w:pPr>
      <w:r w:rsidRPr="005D2823">
        <w:rPr>
          <w:rFonts w:ascii="Times New Roman" w:hAnsi="Times New Roman"/>
          <w:sz w:val="24"/>
          <w:szCs w:val="24"/>
        </w:rPr>
        <w:t xml:space="preserve">Eelnõu § </w:t>
      </w:r>
      <w:r w:rsidR="00AE5562">
        <w:rPr>
          <w:rFonts w:ascii="Times New Roman" w:hAnsi="Times New Roman"/>
          <w:sz w:val="24"/>
          <w:szCs w:val="24"/>
        </w:rPr>
        <w:t>8</w:t>
      </w:r>
      <w:r w:rsidR="00CD0A94" w:rsidRPr="005D2823">
        <w:rPr>
          <w:rFonts w:ascii="Times New Roman" w:hAnsi="Times New Roman"/>
          <w:sz w:val="24"/>
          <w:szCs w:val="24"/>
        </w:rPr>
        <w:t xml:space="preserve"> punkt</w:t>
      </w:r>
      <w:r w:rsidR="00DC1B59">
        <w:rPr>
          <w:rFonts w:ascii="Times New Roman" w:hAnsi="Times New Roman"/>
          <w:sz w:val="24"/>
          <w:szCs w:val="24"/>
        </w:rPr>
        <w:t xml:space="preserve"> </w:t>
      </w:r>
      <w:r w:rsidR="00AE5562">
        <w:rPr>
          <w:rFonts w:ascii="Times New Roman" w:hAnsi="Times New Roman"/>
          <w:sz w:val="24"/>
          <w:szCs w:val="24"/>
        </w:rPr>
        <w:t>3</w:t>
      </w:r>
      <w:r w:rsidR="00DC1B59">
        <w:rPr>
          <w:rFonts w:ascii="Times New Roman" w:hAnsi="Times New Roman"/>
          <w:sz w:val="24"/>
          <w:szCs w:val="24"/>
        </w:rPr>
        <w:t xml:space="preserve"> </w:t>
      </w:r>
      <w:r w:rsidR="00CD0A94" w:rsidRPr="005D2823">
        <w:rPr>
          <w:rFonts w:ascii="Times New Roman" w:hAnsi="Times New Roman"/>
          <w:sz w:val="24"/>
          <w:szCs w:val="24"/>
        </w:rPr>
        <w:t xml:space="preserve">ja § </w:t>
      </w:r>
      <w:r w:rsidR="00DC1B59">
        <w:rPr>
          <w:rFonts w:ascii="Times New Roman" w:hAnsi="Times New Roman"/>
          <w:sz w:val="24"/>
          <w:szCs w:val="24"/>
        </w:rPr>
        <w:t>1</w:t>
      </w:r>
      <w:r w:rsidR="00A15B14">
        <w:rPr>
          <w:rFonts w:ascii="Times New Roman" w:hAnsi="Times New Roman"/>
          <w:sz w:val="24"/>
          <w:szCs w:val="24"/>
        </w:rPr>
        <w:t>1</w:t>
      </w:r>
      <w:r w:rsidR="00CD0A94" w:rsidRPr="005D2823">
        <w:rPr>
          <w:rFonts w:ascii="Times New Roman" w:hAnsi="Times New Roman"/>
          <w:sz w:val="24"/>
          <w:szCs w:val="24"/>
        </w:rPr>
        <w:t xml:space="preserve"> </w:t>
      </w:r>
      <w:r w:rsidRPr="005D2823">
        <w:rPr>
          <w:rFonts w:ascii="Times New Roman" w:hAnsi="Times New Roman"/>
          <w:sz w:val="24"/>
          <w:szCs w:val="24"/>
        </w:rPr>
        <w:t>jõustu</w:t>
      </w:r>
      <w:r w:rsidR="00A607F4" w:rsidRPr="005D2823">
        <w:rPr>
          <w:rFonts w:ascii="Times New Roman" w:hAnsi="Times New Roman"/>
          <w:sz w:val="24"/>
          <w:szCs w:val="24"/>
        </w:rPr>
        <w:t>vad</w:t>
      </w:r>
      <w:r w:rsidRPr="005D2823">
        <w:rPr>
          <w:rFonts w:ascii="Times New Roman" w:hAnsi="Times New Roman"/>
          <w:sz w:val="24"/>
          <w:szCs w:val="24"/>
        </w:rPr>
        <w:t xml:space="preserve"> 2025. aasta 1. jaanuaril. Jõustumise tähtaeg annab ettevõtjatele piisavalt aega uute nõuetega kohanemiseks.</w:t>
      </w:r>
    </w:p>
    <w:p w14:paraId="504462F3" w14:textId="77777777" w:rsidR="00BB6FDD" w:rsidRPr="00987470" w:rsidRDefault="00BB6FDD" w:rsidP="004E0EB1">
      <w:pPr>
        <w:spacing w:after="0" w:line="240" w:lineRule="auto"/>
        <w:jc w:val="both"/>
        <w:rPr>
          <w:rFonts w:ascii="Times New Roman" w:hAnsi="Times New Roman"/>
          <w:sz w:val="24"/>
        </w:rPr>
      </w:pPr>
    </w:p>
    <w:p w14:paraId="476F7CED" w14:textId="77777777" w:rsidR="007759D6" w:rsidRPr="003654B3" w:rsidRDefault="007759D6" w:rsidP="004E0EB1">
      <w:pPr>
        <w:pStyle w:val="Loendilik"/>
        <w:numPr>
          <w:ilvl w:val="0"/>
          <w:numId w:val="2"/>
        </w:numPr>
        <w:spacing w:after="0" w:line="240" w:lineRule="auto"/>
        <w:jc w:val="both"/>
        <w:rPr>
          <w:rFonts w:ascii="Times New Roman" w:hAnsi="Times New Roman"/>
          <w:b/>
          <w:sz w:val="24"/>
          <w:szCs w:val="24"/>
        </w:rPr>
      </w:pPr>
      <w:r w:rsidRPr="005D2823">
        <w:rPr>
          <w:rFonts w:ascii="Times New Roman" w:hAnsi="Times New Roman"/>
          <w:b/>
          <w:bCs/>
          <w:sz w:val="24"/>
          <w:szCs w:val="24"/>
        </w:rPr>
        <w:t>Eelnõu terminoloogia</w:t>
      </w:r>
    </w:p>
    <w:p w14:paraId="1B1860B9" w14:textId="77777777" w:rsidR="007759D6" w:rsidRDefault="007759D6" w:rsidP="004E0EB1">
      <w:pPr>
        <w:spacing w:after="0" w:line="240" w:lineRule="auto"/>
        <w:jc w:val="both"/>
        <w:rPr>
          <w:rFonts w:ascii="Times New Roman" w:hAnsi="Times New Roman"/>
          <w:sz w:val="24"/>
          <w:lang w:eastAsia="et-EE"/>
        </w:rPr>
      </w:pPr>
    </w:p>
    <w:p w14:paraId="11435DC5" w14:textId="77777777" w:rsidR="007759D6" w:rsidRDefault="007759D6" w:rsidP="004E0EB1">
      <w:pPr>
        <w:spacing w:after="0" w:line="240" w:lineRule="auto"/>
        <w:jc w:val="both"/>
        <w:rPr>
          <w:rFonts w:ascii="Times New Roman" w:hAnsi="Times New Roman"/>
          <w:sz w:val="24"/>
          <w:lang w:eastAsia="et-EE"/>
        </w:rPr>
        <w:sectPr w:rsidR="007759D6">
          <w:type w:val="continuous"/>
          <w:pgSz w:w="11906" w:h="16838"/>
          <w:pgMar w:top="1418" w:right="680" w:bottom="1418" w:left="1701" w:header="680" w:footer="680" w:gutter="0"/>
          <w:cols w:space="708"/>
          <w:docGrid w:linePitch="360"/>
        </w:sectPr>
      </w:pPr>
    </w:p>
    <w:p w14:paraId="0C27E6C5" w14:textId="29902122" w:rsidR="00AE5562" w:rsidRDefault="007759D6" w:rsidP="004E0EB1">
      <w:pPr>
        <w:spacing w:after="0" w:line="240" w:lineRule="auto"/>
        <w:jc w:val="both"/>
        <w:rPr>
          <w:rFonts w:ascii="Times New Roman" w:hAnsi="Times New Roman"/>
          <w:sz w:val="24"/>
          <w:szCs w:val="24"/>
          <w:lang w:eastAsia="et-EE"/>
        </w:rPr>
      </w:pPr>
      <w:r w:rsidRPr="005D2823">
        <w:rPr>
          <w:rFonts w:ascii="Times New Roman" w:hAnsi="Times New Roman"/>
          <w:sz w:val="24"/>
          <w:szCs w:val="24"/>
          <w:lang w:eastAsia="et-EE"/>
        </w:rPr>
        <w:t>Eelnõus võetakse kasutusel</w:t>
      </w:r>
      <w:r w:rsidR="00AE5562">
        <w:rPr>
          <w:rFonts w:ascii="Times New Roman" w:hAnsi="Times New Roman"/>
          <w:sz w:val="24"/>
          <w:szCs w:val="24"/>
          <w:lang w:eastAsia="et-EE"/>
        </w:rPr>
        <w:t>e</w:t>
      </w:r>
      <w:r w:rsidRPr="005D2823">
        <w:rPr>
          <w:rFonts w:ascii="Times New Roman" w:hAnsi="Times New Roman"/>
          <w:sz w:val="24"/>
          <w:szCs w:val="24"/>
          <w:lang w:eastAsia="et-EE"/>
        </w:rPr>
        <w:t xml:space="preserve"> uu</w:t>
      </w:r>
      <w:r w:rsidR="00AE5562">
        <w:rPr>
          <w:rFonts w:ascii="Times New Roman" w:hAnsi="Times New Roman"/>
          <w:sz w:val="24"/>
          <w:szCs w:val="24"/>
          <w:lang w:eastAsia="et-EE"/>
        </w:rPr>
        <w:t>ed</w:t>
      </w:r>
      <w:r w:rsidRPr="005D2823">
        <w:rPr>
          <w:rFonts w:ascii="Times New Roman" w:hAnsi="Times New Roman"/>
          <w:sz w:val="24"/>
          <w:szCs w:val="24"/>
          <w:lang w:eastAsia="et-EE"/>
        </w:rPr>
        <w:t xml:space="preserve"> termin</w:t>
      </w:r>
      <w:r w:rsidR="00AE5562">
        <w:rPr>
          <w:rFonts w:ascii="Times New Roman" w:hAnsi="Times New Roman"/>
          <w:sz w:val="24"/>
          <w:szCs w:val="24"/>
          <w:lang w:eastAsia="et-EE"/>
        </w:rPr>
        <w:t>id:</w:t>
      </w:r>
    </w:p>
    <w:p w14:paraId="27B45F91" w14:textId="528980BC" w:rsidR="00AE5562" w:rsidRPr="00AE5562" w:rsidRDefault="007759D6" w:rsidP="00AE5562">
      <w:pPr>
        <w:pStyle w:val="Loendilik"/>
        <w:numPr>
          <w:ilvl w:val="0"/>
          <w:numId w:val="12"/>
        </w:numPr>
        <w:spacing w:after="0" w:line="240" w:lineRule="auto"/>
        <w:jc w:val="both"/>
        <w:rPr>
          <w:rFonts w:ascii="Times New Roman" w:hAnsi="Times New Roman"/>
          <w:sz w:val="24"/>
          <w:szCs w:val="24"/>
          <w:lang w:eastAsia="et-EE"/>
        </w:rPr>
      </w:pPr>
      <w:r w:rsidRPr="00AE5562">
        <w:rPr>
          <w:rFonts w:ascii="Times New Roman" w:hAnsi="Times New Roman"/>
          <w:sz w:val="24"/>
          <w:szCs w:val="24"/>
          <w:lang w:eastAsia="et-EE"/>
        </w:rPr>
        <w:t>tervisekeskus</w:t>
      </w:r>
      <w:r w:rsidR="00AE5562" w:rsidRPr="00AE5562">
        <w:rPr>
          <w:rFonts w:ascii="Times New Roman" w:hAnsi="Times New Roman"/>
          <w:sz w:val="24"/>
          <w:szCs w:val="24"/>
          <w:lang w:eastAsia="et-EE"/>
        </w:rPr>
        <w:t xml:space="preserve"> – </w:t>
      </w:r>
      <w:r w:rsidR="00AE5562" w:rsidRPr="00AE5562">
        <w:rPr>
          <w:rFonts w:ascii="Times New Roman" w:eastAsia="Times New Roman" w:hAnsi="Times New Roman" w:cs="Times New Roman"/>
          <w:sz w:val="24"/>
          <w:szCs w:val="24"/>
        </w:rPr>
        <w:t>t</w:t>
      </w:r>
      <w:r w:rsidR="00DC1B59" w:rsidRPr="00AE5562">
        <w:rPr>
          <w:rFonts w:ascii="Times New Roman" w:eastAsia="Times New Roman" w:hAnsi="Times New Roman" w:cs="Times New Roman"/>
          <w:sz w:val="24"/>
          <w:szCs w:val="24"/>
        </w:rPr>
        <w:t>ervisekeskuse moodustavad</w:t>
      </w:r>
      <w:r w:rsidR="00DC1B59" w:rsidRPr="00AE5562" w:rsidDel="00BA460B">
        <w:rPr>
          <w:rFonts w:ascii="Times New Roman" w:eastAsia="Times New Roman" w:hAnsi="Times New Roman" w:cs="Times New Roman"/>
          <w:sz w:val="24"/>
          <w:szCs w:val="24"/>
        </w:rPr>
        <w:t xml:space="preserve"> </w:t>
      </w:r>
      <w:r w:rsidR="00DC1B59" w:rsidRPr="00AE5562">
        <w:rPr>
          <w:rFonts w:ascii="Times New Roman" w:eastAsia="Times New Roman" w:hAnsi="Times New Roman" w:cs="Times New Roman"/>
          <w:sz w:val="24"/>
          <w:szCs w:val="24"/>
        </w:rPr>
        <w:t xml:space="preserve">samas taristus ühiselt perearstiabi, iseseisvat </w:t>
      </w:r>
      <w:proofErr w:type="spellStart"/>
      <w:r w:rsidR="00DC1B59" w:rsidRPr="00AE5562">
        <w:rPr>
          <w:rFonts w:ascii="Times New Roman" w:eastAsia="Times New Roman" w:hAnsi="Times New Roman" w:cs="Times New Roman"/>
          <w:sz w:val="24"/>
          <w:szCs w:val="24"/>
        </w:rPr>
        <w:t>ämmaemandusabi</w:t>
      </w:r>
      <w:proofErr w:type="spellEnd"/>
      <w:r w:rsidR="00DC1B59" w:rsidRPr="00AE5562">
        <w:rPr>
          <w:rFonts w:ascii="Times New Roman" w:eastAsia="Times New Roman" w:hAnsi="Times New Roman" w:cs="Times New Roman"/>
          <w:sz w:val="24"/>
          <w:szCs w:val="24"/>
        </w:rPr>
        <w:t>, füsioteraapiat ja koduõendusteenust osutavad isikud</w:t>
      </w:r>
      <w:r w:rsidR="00AE5562">
        <w:rPr>
          <w:rFonts w:ascii="Times New Roman" w:eastAsia="Times New Roman" w:hAnsi="Times New Roman" w:cs="Times New Roman"/>
          <w:sz w:val="24"/>
          <w:szCs w:val="24"/>
        </w:rPr>
        <w:t>;</w:t>
      </w:r>
    </w:p>
    <w:p w14:paraId="607109C2" w14:textId="4D8ABDB0" w:rsidR="00997A7E" w:rsidRPr="00AE5562" w:rsidRDefault="00AE5562" w:rsidP="00AE5562">
      <w:pPr>
        <w:pStyle w:val="Loendilik"/>
        <w:numPr>
          <w:ilvl w:val="0"/>
          <w:numId w:val="12"/>
        </w:numPr>
        <w:spacing w:after="0" w:line="240" w:lineRule="auto"/>
        <w:jc w:val="both"/>
        <w:rPr>
          <w:rFonts w:ascii="Times New Roman" w:hAnsi="Times New Roman"/>
          <w:sz w:val="24"/>
          <w:szCs w:val="24"/>
          <w:lang w:eastAsia="et-EE"/>
        </w:rPr>
        <w:sectPr w:rsidR="00997A7E" w:rsidRPr="00AE5562">
          <w:type w:val="continuous"/>
          <w:pgSz w:w="11906" w:h="16838"/>
          <w:pgMar w:top="1418" w:right="680" w:bottom="1418" w:left="1701" w:header="680" w:footer="680" w:gutter="0"/>
          <w:cols w:space="708"/>
          <w:formProt w:val="0"/>
          <w:docGrid w:linePitch="360"/>
        </w:sectPr>
      </w:pPr>
      <w:r>
        <w:rPr>
          <w:rFonts w:ascii="Times New Roman" w:eastAsia="Times New Roman" w:hAnsi="Times New Roman" w:cs="Times New Roman"/>
          <w:sz w:val="24"/>
          <w:szCs w:val="24"/>
        </w:rPr>
        <w:t>perearstiabi – senise üldarstiabi asemel kasutatav termin, mis annab mõiste sisu selgemalt ja täpsemalt edasi</w:t>
      </w:r>
      <w:r w:rsidR="00DC1B59" w:rsidRPr="00AE5562">
        <w:rPr>
          <w:rFonts w:ascii="Times New Roman" w:eastAsia="Times New Roman" w:hAnsi="Times New Roman" w:cs="Times New Roman"/>
          <w:sz w:val="24"/>
          <w:szCs w:val="24"/>
        </w:rPr>
        <w:t>.</w:t>
      </w:r>
    </w:p>
    <w:p w14:paraId="6B904458" w14:textId="77777777" w:rsidR="007759D6" w:rsidRDefault="007759D6" w:rsidP="004E0EB1">
      <w:pPr>
        <w:spacing w:after="0" w:line="240" w:lineRule="auto"/>
        <w:jc w:val="both"/>
        <w:rPr>
          <w:rFonts w:ascii="Times New Roman" w:hAnsi="Times New Roman"/>
          <w:sz w:val="24"/>
          <w:lang w:eastAsia="et-EE"/>
        </w:rPr>
      </w:pPr>
    </w:p>
    <w:p w14:paraId="189AE140" w14:textId="77777777" w:rsidR="007759D6" w:rsidRPr="007974E5" w:rsidRDefault="007759D6" w:rsidP="004E0EB1">
      <w:pPr>
        <w:pStyle w:val="Loendilik"/>
        <w:numPr>
          <w:ilvl w:val="0"/>
          <w:numId w:val="2"/>
        </w:numPr>
        <w:spacing w:after="0" w:line="240" w:lineRule="auto"/>
        <w:jc w:val="both"/>
        <w:rPr>
          <w:rFonts w:ascii="Times New Roman" w:hAnsi="Times New Roman"/>
          <w:sz w:val="24"/>
          <w:szCs w:val="24"/>
        </w:rPr>
      </w:pPr>
      <w:r w:rsidRPr="005D2823">
        <w:rPr>
          <w:rFonts w:ascii="Times New Roman" w:hAnsi="Times New Roman"/>
          <w:b/>
          <w:bCs/>
          <w:sz w:val="24"/>
          <w:szCs w:val="24"/>
        </w:rPr>
        <w:t>Eelnõu vastavus Euroopa Liidu õigusele</w:t>
      </w:r>
    </w:p>
    <w:p w14:paraId="08C022B4" w14:textId="77777777" w:rsidR="007759D6" w:rsidRPr="001B0C66" w:rsidRDefault="007759D6" w:rsidP="004E0EB1">
      <w:pPr>
        <w:spacing w:after="0" w:line="240" w:lineRule="auto"/>
        <w:jc w:val="both"/>
        <w:rPr>
          <w:rFonts w:ascii="Times New Roman" w:hAnsi="Times New Roman"/>
          <w:sz w:val="24"/>
        </w:rPr>
      </w:pPr>
    </w:p>
    <w:p w14:paraId="4E000DAF" w14:textId="77777777" w:rsidR="007759D6" w:rsidRDefault="007759D6" w:rsidP="004E0EB1">
      <w:pPr>
        <w:spacing w:after="0" w:line="240" w:lineRule="auto"/>
        <w:jc w:val="both"/>
        <w:rPr>
          <w:rFonts w:ascii="Times New Roman" w:hAnsi="Times New Roman"/>
          <w:sz w:val="24"/>
        </w:rPr>
        <w:sectPr w:rsidR="007759D6">
          <w:type w:val="continuous"/>
          <w:pgSz w:w="11906" w:h="16838"/>
          <w:pgMar w:top="1418" w:right="680" w:bottom="1418" w:left="1701" w:header="680" w:footer="680" w:gutter="0"/>
          <w:cols w:space="708"/>
          <w:docGrid w:linePitch="360"/>
        </w:sectPr>
      </w:pPr>
    </w:p>
    <w:p w14:paraId="7319D88D" w14:textId="7A9DA772" w:rsidR="00997A7E" w:rsidRPr="007974E5" w:rsidRDefault="007759D6" w:rsidP="004E0EB1">
      <w:pPr>
        <w:spacing w:after="0" w:line="240" w:lineRule="auto"/>
        <w:jc w:val="both"/>
        <w:rPr>
          <w:rFonts w:ascii="Times New Roman" w:hAnsi="Times New Roman"/>
          <w:sz w:val="24"/>
          <w:szCs w:val="24"/>
        </w:rPr>
        <w:sectPr w:rsidR="00997A7E" w:rsidRPr="007974E5">
          <w:type w:val="continuous"/>
          <w:pgSz w:w="11906" w:h="16838"/>
          <w:pgMar w:top="1418" w:right="680" w:bottom="1418" w:left="1701" w:header="680" w:footer="680" w:gutter="0"/>
          <w:cols w:space="708"/>
          <w:formProt w:val="0"/>
          <w:docGrid w:linePitch="360"/>
        </w:sectPr>
      </w:pPr>
      <w:r w:rsidRPr="005D2823">
        <w:rPr>
          <w:rFonts w:ascii="Times New Roman" w:hAnsi="Times New Roman"/>
          <w:sz w:val="24"/>
          <w:szCs w:val="24"/>
        </w:rPr>
        <w:t xml:space="preserve">Eelnõu on vastavuses EL õigusega. </w:t>
      </w:r>
    </w:p>
    <w:p w14:paraId="41957B3B" w14:textId="77777777" w:rsidR="007759D6" w:rsidRPr="001B0C66" w:rsidRDefault="007759D6" w:rsidP="004E0EB1">
      <w:pPr>
        <w:spacing w:after="0" w:line="240" w:lineRule="auto"/>
        <w:jc w:val="both"/>
        <w:rPr>
          <w:rFonts w:ascii="Times New Roman" w:hAnsi="Times New Roman"/>
          <w:sz w:val="24"/>
        </w:rPr>
      </w:pPr>
    </w:p>
    <w:p w14:paraId="1EA55064" w14:textId="77777777" w:rsidR="007759D6" w:rsidRPr="00E451BB" w:rsidRDefault="007759D6" w:rsidP="00E451BB">
      <w:pPr>
        <w:pStyle w:val="Loendilik"/>
        <w:numPr>
          <w:ilvl w:val="0"/>
          <w:numId w:val="2"/>
        </w:num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Seaduse mõjud</w:t>
      </w:r>
    </w:p>
    <w:p w14:paraId="4709CA85" w14:textId="77777777" w:rsidR="007759D6" w:rsidRPr="00E451BB" w:rsidRDefault="007759D6" w:rsidP="00E451BB">
      <w:pPr>
        <w:spacing w:after="0" w:line="240" w:lineRule="auto"/>
        <w:jc w:val="both"/>
        <w:rPr>
          <w:rFonts w:ascii="Times New Roman" w:hAnsi="Times New Roman" w:cs="Times New Roman"/>
          <w:sz w:val="24"/>
          <w:szCs w:val="24"/>
        </w:rPr>
      </w:pPr>
    </w:p>
    <w:p w14:paraId="5DAB2103" w14:textId="77777777" w:rsidR="007759D6" w:rsidRPr="00E451BB" w:rsidRDefault="007759D6" w:rsidP="00E451BB">
      <w:pPr>
        <w:spacing w:after="0" w:line="240" w:lineRule="auto"/>
        <w:jc w:val="both"/>
        <w:rPr>
          <w:rFonts w:ascii="Times New Roman" w:hAnsi="Times New Roman" w:cs="Times New Roman"/>
          <w:sz w:val="24"/>
          <w:szCs w:val="24"/>
        </w:rPr>
        <w:sectPr w:rsidR="007759D6" w:rsidRPr="00E451BB">
          <w:type w:val="continuous"/>
          <w:pgSz w:w="11906" w:h="16838"/>
          <w:pgMar w:top="1418" w:right="680" w:bottom="1418" w:left="1701" w:header="680" w:footer="680" w:gutter="0"/>
          <w:cols w:space="708"/>
          <w:docGrid w:linePitch="360"/>
        </w:sectPr>
      </w:pPr>
    </w:p>
    <w:p w14:paraId="6500186A" w14:textId="1FC6539A" w:rsidR="00184565" w:rsidRDefault="00184565" w:rsidP="00E451BB">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Muudatuste eesmärgiks on juba jõustunud või jõustuvate tervisevaldkonna õigusaktide õigusselgus ja terviklikkus.</w:t>
      </w:r>
    </w:p>
    <w:p w14:paraId="3A1C38E2" w14:textId="77777777" w:rsidR="00E451BB" w:rsidRPr="00E451BB" w:rsidRDefault="00E451BB" w:rsidP="00611C44">
      <w:pPr>
        <w:spacing w:after="0" w:line="240" w:lineRule="auto"/>
        <w:jc w:val="both"/>
        <w:rPr>
          <w:rFonts w:ascii="Times New Roman" w:hAnsi="Times New Roman" w:cs="Times New Roman"/>
          <w:sz w:val="24"/>
          <w:szCs w:val="24"/>
        </w:rPr>
      </w:pPr>
    </w:p>
    <w:p w14:paraId="4FB59251" w14:textId="77777777"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Esitatud muudatuste rakendamisel võib eeldada mõju esinemist järgmistes valdkondades: sotsiaalne, sh demograafiline mõju ning mõju riigiasutuste korraldusele. Eelnõu mõjude olulisuse tuvastamiseks hinnati nimetatud valdkonda nelja kriteeriumi alusel: mõju ulatus, mõju avaldumise sagedus, mõjutatud sihtrühma suurus ja ebasoovitavate mõjude kaasnemise risk. </w:t>
      </w:r>
    </w:p>
    <w:p w14:paraId="5CB39A95" w14:textId="77777777" w:rsidR="00E451BB" w:rsidRDefault="00E451BB" w:rsidP="00E451BB">
      <w:pPr>
        <w:spacing w:after="0" w:line="240" w:lineRule="auto"/>
        <w:jc w:val="both"/>
        <w:rPr>
          <w:rFonts w:ascii="Times New Roman" w:hAnsi="Times New Roman" w:cs="Times New Roman"/>
          <w:sz w:val="24"/>
          <w:szCs w:val="24"/>
        </w:rPr>
      </w:pPr>
    </w:p>
    <w:p w14:paraId="03BB1847" w14:textId="6B815C02"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Eelnõus esitatud muudatused ei mõjuta majandust, regionaalarengut, elu- ja looduskeskkonda, riigi julgeolekut ja välissuhteid ning riigiasutuste ega kohalike omavalitsuste asutuste korraldust, mistõttu ei ole mõjusid nendes valdkondades hinnatud.</w:t>
      </w:r>
    </w:p>
    <w:p w14:paraId="268879E1" w14:textId="77777777" w:rsidR="00E451BB" w:rsidRDefault="00E451BB" w:rsidP="00E451BB">
      <w:pPr>
        <w:spacing w:after="0" w:line="240" w:lineRule="auto"/>
        <w:jc w:val="both"/>
        <w:rPr>
          <w:rFonts w:ascii="Times New Roman" w:hAnsi="Times New Roman" w:cs="Times New Roman"/>
          <w:sz w:val="24"/>
          <w:szCs w:val="24"/>
        </w:rPr>
      </w:pPr>
    </w:p>
    <w:p w14:paraId="3B9F1005" w14:textId="7C9DEC3E"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Mõjuanalüüsi koostamiseks </w:t>
      </w:r>
      <w:r w:rsidR="00CB36F4" w:rsidRPr="00E451BB">
        <w:rPr>
          <w:rFonts w:ascii="Times New Roman" w:hAnsi="Times New Roman" w:cs="Times New Roman"/>
          <w:sz w:val="24"/>
          <w:szCs w:val="24"/>
        </w:rPr>
        <w:t xml:space="preserve">kasutati </w:t>
      </w:r>
      <w:r w:rsidRPr="00E451BB">
        <w:rPr>
          <w:rFonts w:ascii="Times New Roman" w:hAnsi="Times New Roman" w:cs="Times New Roman"/>
          <w:sz w:val="24"/>
          <w:szCs w:val="24"/>
        </w:rPr>
        <w:t>Tervise Arengu Instituudi</w:t>
      </w:r>
      <w:r w:rsidR="00CB36F4" w:rsidRPr="00E451BB">
        <w:rPr>
          <w:rFonts w:ascii="Times New Roman" w:hAnsi="Times New Roman" w:cs="Times New Roman"/>
          <w:sz w:val="24"/>
          <w:szCs w:val="24"/>
        </w:rPr>
        <w:t>, Terviseameti</w:t>
      </w:r>
      <w:r w:rsidRPr="00E451BB">
        <w:rPr>
          <w:rFonts w:ascii="Times New Roman" w:hAnsi="Times New Roman" w:cs="Times New Roman"/>
          <w:sz w:val="24"/>
          <w:szCs w:val="24"/>
        </w:rPr>
        <w:t xml:space="preserve"> </w:t>
      </w:r>
      <w:r w:rsidR="00CB36F4" w:rsidRPr="00E451BB">
        <w:rPr>
          <w:rFonts w:ascii="Times New Roman" w:hAnsi="Times New Roman" w:cs="Times New Roman"/>
          <w:sz w:val="24"/>
          <w:szCs w:val="24"/>
        </w:rPr>
        <w:t xml:space="preserve">ja Tervisekassa </w:t>
      </w:r>
      <w:r w:rsidRPr="00E451BB">
        <w:rPr>
          <w:rFonts w:ascii="Times New Roman" w:hAnsi="Times New Roman" w:cs="Times New Roman"/>
          <w:sz w:val="24"/>
          <w:szCs w:val="24"/>
        </w:rPr>
        <w:t>andmeid.</w:t>
      </w:r>
    </w:p>
    <w:p w14:paraId="048D1FB8" w14:textId="77777777" w:rsidR="00E451BB" w:rsidRDefault="00E451BB" w:rsidP="00E451BB">
      <w:pPr>
        <w:spacing w:after="0" w:line="240" w:lineRule="auto"/>
        <w:jc w:val="both"/>
        <w:rPr>
          <w:rFonts w:ascii="Times New Roman" w:hAnsi="Times New Roman" w:cs="Times New Roman"/>
          <w:sz w:val="24"/>
          <w:szCs w:val="24"/>
        </w:rPr>
      </w:pPr>
    </w:p>
    <w:p w14:paraId="60365A71" w14:textId="234AB84D" w:rsidR="00184565" w:rsidRDefault="00184565" w:rsidP="00E451BB">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See peatükk sisaldab ainult sisuliste mõjude analüüsi. Tehniliste muudatuste mõjusid pole hinnatud. Eelnõu § </w:t>
      </w:r>
      <w:r w:rsidR="00DC1B59" w:rsidRPr="00E451BB">
        <w:rPr>
          <w:rFonts w:ascii="Times New Roman" w:hAnsi="Times New Roman" w:cs="Times New Roman"/>
          <w:sz w:val="24"/>
          <w:szCs w:val="24"/>
        </w:rPr>
        <w:t>6</w:t>
      </w:r>
      <w:r w:rsidRPr="00E451BB">
        <w:rPr>
          <w:rFonts w:ascii="Times New Roman" w:hAnsi="Times New Roman" w:cs="Times New Roman"/>
          <w:sz w:val="24"/>
          <w:szCs w:val="24"/>
        </w:rPr>
        <w:t xml:space="preserve">, punkti 2 muudatused on protsessi selgitava iseloomuga ning § </w:t>
      </w:r>
      <w:r w:rsidR="00DC1B59" w:rsidRPr="00E451BB">
        <w:rPr>
          <w:rFonts w:ascii="Times New Roman" w:hAnsi="Times New Roman" w:cs="Times New Roman"/>
          <w:sz w:val="24"/>
          <w:szCs w:val="24"/>
        </w:rPr>
        <w:t>7</w:t>
      </w:r>
      <w:r w:rsidRPr="00E451BB">
        <w:rPr>
          <w:rFonts w:ascii="Times New Roman" w:hAnsi="Times New Roman" w:cs="Times New Roman"/>
          <w:sz w:val="24"/>
          <w:szCs w:val="24"/>
        </w:rPr>
        <w:t xml:space="preserve"> muudatused on eelkõige seotud riigi koormuse vähendamisega seoses tubakatoote ja tubakatootega seonduva toote teavitustega ning täpsustusega, et T</w:t>
      </w:r>
      <w:r w:rsidR="00B726C7" w:rsidRPr="00E451BB">
        <w:rPr>
          <w:rFonts w:ascii="Times New Roman" w:hAnsi="Times New Roman" w:cs="Times New Roman"/>
          <w:sz w:val="24"/>
          <w:szCs w:val="24"/>
        </w:rPr>
        <w:t>A-</w:t>
      </w:r>
      <w:r w:rsidRPr="00E451BB">
        <w:rPr>
          <w:rFonts w:ascii="Times New Roman" w:hAnsi="Times New Roman" w:cs="Times New Roman"/>
          <w:sz w:val="24"/>
          <w:szCs w:val="24"/>
        </w:rPr>
        <w:t>l o</w:t>
      </w:r>
      <w:r w:rsidR="006C4FF0" w:rsidRPr="00E451BB">
        <w:rPr>
          <w:rFonts w:ascii="Times New Roman" w:hAnsi="Times New Roman" w:cs="Times New Roman"/>
          <w:sz w:val="24"/>
          <w:szCs w:val="24"/>
        </w:rPr>
        <w:t>leks</w:t>
      </w:r>
      <w:r w:rsidRPr="00E451BB">
        <w:rPr>
          <w:rFonts w:ascii="Times New Roman" w:hAnsi="Times New Roman" w:cs="Times New Roman"/>
          <w:sz w:val="24"/>
          <w:szCs w:val="24"/>
        </w:rPr>
        <w:t xml:space="preserve"> edaspidi õigus küsida riigilõivu ka füsioteraapia, logopeedilist ja psühholoogilist ravi pakkuvate tervishoiuteenuste osutamiseks tegevusloa taotlemisel. Tegevusluba on tarvis taotleda ka teiste tervishoiuteenuste pakkumisel ning selle eest tuleb samuti riigilõivu maksta. Seetõttu on tegemist nõuete ühtlustamisega kõigile tegevuslubade taotlejatele.</w:t>
      </w:r>
    </w:p>
    <w:p w14:paraId="536E074A" w14:textId="77777777" w:rsidR="00E451BB" w:rsidRPr="00E451BB" w:rsidRDefault="00E451BB" w:rsidP="00611C44">
      <w:pPr>
        <w:spacing w:after="0" w:line="240" w:lineRule="auto"/>
        <w:jc w:val="both"/>
        <w:rPr>
          <w:rFonts w:ascii="Times New Roman" w:hAnsi="Times New Roman" w:cs="Times New Roman"/>
          <w:sz w:val="24"/>
          <w:szCs w:val="24"/>
        </w:rPr>
      </w:pPr>
    </w:p>
    <w:p w14:paraId="20389DF5" w14:textId="319FC2FB" w:rsidR="00184565" w:rsidRPr="00E451BB" w:rsidRDefault="00184565" w:rsidP="00E451BB">
      <w:pPr>
        <w:pStyle w:val="Loendilik"/>
        <w:numPr>
          <w:ilvl w:val="1"/>
          <w:numId w:val="10"/>
        </w:numPr>
        <w:spacing w:after="0" w:line="240" w:lineRule="auto"/>
        <w:jc w:val="both"/>
        <w:rPr>
          <w:rFonts w:ascii="Times New Roman" w:hAnsi="Times New Roman" w:cs="Times New Roman"/>
          <w:b/>
          <w:bCs/>
          <w:sz w:val="24"/>
          <w:szCs w:val="24"/>
        </w:rPr>
      </w:pPr>
      <w:r w:rsidRPr="00E451BB">
        <w:rPr>
          <w:rFonts w:ascii="Times New Roman" w:hAnsi="Times New Roman" w:cs="Times New Roman"/>
          <w:b/>
          <w:bCs/>
          <w:sz w:val="24"/>
          <w:szCs w:val="24"/>
        </w:rPr>
        <w:t>Sotsiaalne, sh demograafiline mõju</w:t>
      </w:r>
    </w:p>
    <w:p w14:paraId="5907F571" w14:textId="77777777" w:rsidR="00FE4B42" w:rsidRPr="00E451BB" w:rsidRDefault="00FE4B42" w:rsidP="00E451BB">
      <w:pPr>
        <w:pStyle w:val="Loendilik"/>
        <w:spacing w:after="0" w:line="240" w:lineRule="auto"/>
        <w:ind w:left="360"/>
        <w:jc w:val="both"/>
        <w:rPr>
          <w:rFonts w:ascii="Times New Roman" w:hAnsi="Times New Roman" w:cs="Times New Roman"/>
          <w:b/>
          <w:sz w:val="24"/>
          <w:szCs w:val="24"/>
        </w:rPr>
      </w:pPr>
    </w:p>
    <w:p w14:paraId="371091FA" w14:textId="77777777"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Tervishoiuteenuste korraldamise seadust (TTKS) puudutavad muudatused</w:t>
      </w:r>
    </w:p>
    <w:p w14:paraId="11BCF2B9" w14:textId="121E4291" w:rsidR="00184565"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Muudatus 1: Nimistuväliste isikute teenindamise võimaluse loomine</w:t>
      </w:r>
    </w:p>
    <w:p w14:paraId="2DEC7EEE" w14:textId="77777777" w:rsidR="001825B0" w:rsidRPr="00E451BB" w:rsidRDefault="001825B0" w:rsidP="00611C44">
      <w:pPr>
        <w:spacing w:after="0" w:line="240" w:lineRule="auto"/>
        <w:rPr>
          <w:rFonts w:ascii="Times New Roman" w:hAnsi="Times New Roman" w:cs="Times New Roman"/>
          <w:sz w:val="24"/>
          <w:szCs w:val="24"/>
          <w:u w:val="single"/>
        </w:rPr>
      </w:pPr>
    </w:p>
    <w:p w14:paraId="18B860F3" w14:textId="77777777"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u w:val="single"/>
        </w:rPr>
        <w:t>Sihtrühm I</w:t>
      </w:r>
      <w:r w:rsidRPr="00E451BB">
        <w:rPr>
          <w:rFonts w:ascii="Times New Roman" w:hAnsi="Times New Roman" w:cs="Times New Roman"/>
          <w:sz w:val="24"/>
          <w:szCs w:val="24"/>
        </w:rPr>
        <w:t>: Eesti elanikkond</w:t>
      </w:r>
    </w:p>
    <w:p w14:paraId="746C1787" w14:textId="0E96C65A" w:rsidR="00184565" w:rsidRPr="00E451BB" w:rsidRDefault="00184565"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Muudatuste tagajärjel avaldub kaudne mõju potentsiaalselt kogu elanikkonnale, kuna igaüks võib mingil hetkel vajada üldarstiabi. Statistikaameti andmetel on Eesti rahvaarv 2023. aasta 1. jaanuari seisuga 1 365 884. TAI andmetel töötas 2022. aastal Eestis 944 perearsti ja </w:t>
      </w:r>
      <w:r w:rsidR="00CB36F4" w:rsidRPr="00E451BB">
        <w:rPr>
          <w:rFonts w:ascii="Times New Roman" w:hAnsi="Times New Roman" w:cs="Times New Roman"/>
          <w:sz w:val="24"/>
          <w:szCs w:val="24"/>
        </w:rPr>
        <w:t xml:space="preserve">TA andmetel on </w:t>
      </w:r>
      <w:r w:rsidR="00106398" w:rsidRPr="00E451BB">
        <w:rPr>
          <w:rFonts w:ascii="Times New Roman" w:hAnsi="Times New Roman" w:cs="Times New Roman"/>
          <w:sz w:val="24"/>
          <w:szCs w:val="24"/>
        </w:rPr>
        <w:t xml:space="preserve">Eestis </w:t>
      </w:r>
      <w:r w:rsidR="00CB36F4" w:rsidRPr="00E451BB">
        <w:rPr>
          <w:rFonts w:ascii="Times New Roman" w:hAnsi="Times New Roman" w:cs="Times New Roman"/>
          <w:sz w:val="24"/>
          <w:szCs w:val="24"/>
        </w:rPr>
        <w:t>praegu</w:t>
      </w:r>
      <w:r w:rsidR="00106398" w:rsidRPr="00E451BB">
        <w:rPr>
          <w:rFonts w:ascii="Times New Roman" w:hAnsi="Times New Roman" w:cs="Times New Roman"/>
          <w:sz w:val="24"/>
          <w:szCs w:val="24"/>
        </w:rPr>
        <w:t>sel hetkel kokku</w:t>
      </w:r>
      <w:r w:rsidR="00CB36F4" w:rsidRPr="00E451BB">
        <w:rPr>
          <w:rFonts w:ascii="Times New Roman" w:hAnsi="Times New Roman" w:cs="Times New Roman"/>
          <w:sz w:val="24"/>
          <w:szCs w:val="24"/>
        </w:rPr>
        <w:t xml:space="preserve"> 785 </w:t>
      </w:r>
      <w:r w:rsidRPr="00E451BB">
        <w:rPr>
          <w:rFonts w:ascii="Times New Roman" w:hAnsi="Times New Roman" w:cs="Times New Roman"/>
          <w:sz w:val="24"/>
          <w:szCs w:val="24"/>
        </w:rPr>
        <w:t xml:space="preserve">perearsti nimistut. </w:t>
      </w:r>
    </w:p>
    <w:p w14:paraId="71CF7A4B" w14:textId="77777777" w:rsidR="00184565" w:rsidRPr="00E451BB" w:rsidRDefault="00184565"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Sihtrühma suurust võib hinnata suureks. </w:t>
      </w:r>
    </w:p>
    <w:p w14:paraId="4A3CA518" w14:textId="77777777" w:rsidR="00E451BB" w:rsidRDefault="00E451BB" w:rsidP="00E451BB">
      <w:pPr>
        <w:spacing w:after="0" w:line="240" w:lineRule="auto"/>
        <w:rPr>
          <w:rFonts w:ascii="Times New Roman" w:hAnsi="Times New Roman" w:cs="Times New Roman"/>
          <w:sz w:val="24"/>
          <w:szCs w:val="24"/>
          <w:u w:val="single"/>
        </w:rPr>
      </w:pPr>
    </w:p>
    <w:p w14:paraId="3F9390F3" w14:textId="54C5FB0B"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Mõju ulatus, avaldumise sagedus ja ebasoovitavate mõjude risk</w:t>
      </w:r>
    </w:p>
    <w:p w14:paraId="1B2C7DF1" w14:textId="3F96DF8A"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Muudatuste tulemusena võib sihtrühma käitumine muutuda, kuid eeldatavasti ei ole muudatustega tarvis kohaneda. Muudatuste tulemusena muutub võimalikuks nimistuväliste patsientide teenindamine, kuid täpsemad tingimused ja kord sätestatakse juba perearsti tööjuhendi määruses. Mõju ulatuse sagedust võib samuti hinnata keskmiseks, kuna perearsti teenus on tervishoiusüsteemi esmatasandi teenus, mille kasutamine on inimeste jaoks üsna sage, kuid enamasti mitte igapäevane. Teenuse kasutamine sõltub juba konkreetse patsiendi terviseseisundist ja vajadustest. </w:t>
      </w:r>
    </w:p>
    <w:p w14:paraId="77A61874" w14:textId="77777777" w:rsidR="00E451BB" w:rsidRDefault="00E451BB" w:rsidP="00E451BB">
      <w:pPr>
        <w:spacing w:after="0" w:line="240" w:lineRule="auto"/>
        <w:jc w:val="both"/>
        <w:rPr>
          <w:rFonts w:ascii="Times New Roman" w:hAnsi="Times New Roman" w:cs="Times New Roman"/>
          <w:sz w:val="24"/>
          <w:szCs w:val="24"/>
        </w:rPr>
      </w:pPr>
    </w:p>
    <w:p w14:paraId="14E83ADB" w14:textId="7757A01B"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Ebasoovitavate mõjude risk võib kaasneda, kui perearsti tööjuhendisse ja tervishoiuteenuste loetellu lisatakse nimistuväliste patsientide teenindamise teenus, mis oleks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osutajale tulusam kui nimistu patsientide teenindamine. Perearsti või tema asendajaga nimistu patsientide jaoks võib see kaasa tuua olukorra, kus nende perearst teenindab eelisjärjekorras nimistuväliseid patsiente, kuna see on tema jaoks majanduslikult tasuvam. See tooks kaasa ebasoovitud muudatuse perearstisüsteemis ning see pole antud muudatuse eesmärk.</w:t>
      </w:r>
    </w:p>
    <w:p w14:paraId="5A139F76" w14:textId="77777777" w:rsidR="00E451BB" w:rsidRDefault="00E451BB" w:rsidP="00E451BB">
      <w:pPr>
        <w:spacing w:after="0" w:line="240" w:lineRule="auto"/>
        <w:jc w:val="both"/>
        <w:rPr>
          <w:rFonts w:ascii="Times New Roman" w:hAnsi="Times New Roman" w:cs="Times New Roman"/>
          <w:sz w:val="24"/>
          <w:szCs w:val="24"/>
        </w:rPr>
      </w:pPr>
    </w:p>
    <w:p w14:paraId="2C268ECB" w14:textId="6D11AC80"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Muudatuse laiapõhjalisemaks hindamiseks on vajalik sätestada „Perearsti ja temaga koos töötavate tervishoiutöötajate tööjuhendis" täpsemad tingimused, millal on nimistuväliste patsientide teenindamine lubatud ning „</w:t>
      </w:r>
      <w:r w:rsidR="005826A4" w:rsidRPr="00E451BB">
        <w:rPr>
          <w:rFonts w:ascii="Times New Roman" w:hAnsi="Times New Roman" w:cs="Times New Roman"/>
          <w:sz w:val="24"/>
          <w:szCs w:val="24"/>
        </w:rPr>
        <w:t xml:space="preserve">Tervisekassa </w:t>
      </w:r>
      <w:r w:rsidRPr="00E451BB">
        <w:rPr>
          <w:rFonts w:ascii="Times New Roman" w:hAnsi="Times New Roman" w:cs="Times New Roman"/>
          <w:sz w:val="24"/>
          <w:szCs w:val="24"/>
        </w:rPr>
        <w:t>tervishoiuteenuste loetelus“ sellise teenuse piirhind.</w:t>
      </w:r>
    </w:p>
    <w:p w14:paraId="6A7F6DBC" w14:textId="77777777" w:rsidR="00E451BB" w:rsidRDefault="00E451BB" w:rsidP="00E451BB">
      <w:pPr>
        <w:spacing w:after="0" w:line="240" w:lineRule="auto"/>
        <w:rPr>
          <w:rFonts w:ascii="Times New Roman" w:hAnsi="Times New Roman" w:cs="Times New Roman"/>
          <w:sz w:val="24"/>
          <w:szCs w:val="24"/>
        </w:rPr>
      </w:pPr>
    </w:p>
    <w:p w14:paraId="5E40D42A" w14:textId="3F95A248"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t>Eelnevat arvestades on tegemist olulise muudatusega.</w:t>
      </w:r>
    </w:p>
    <w:p w14:paraId="479791A5" w14:textId="77777777" w:rsidR="00E451BB" w:rsidRDefault="00E451BB" w:rsidP="00E451BB">
      <w:pPr>
        <w:spacing w:after="0" w:line="240" w:lineRule="auto"/>
        <w:rPr>
          <w:rFonts w:ascii="Times New Roman" w:hAnsi="Times New Roman" w:cs="Times New Roman"/>
          <w:sz w:val="24"/>
          <w:szCs w:val="24"/>
          <w:u w:val="single"/>
        </w:rPr>
      </w:pPr>
    </w:p>
    <w:p w14:paraId="781847F7" w14:textId="5638440D"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u w:val="single"/>
        </w:rPr>
        <w:t>Sihtrühm II</w:t>
      </w:r>
      <w:r w:rsidRPr="00E451BB">
        <w:rPr>
          <w:rFonts w:ascii="Times New Roman" w:hAnsi="Times New Roman" w:cs="Times New Roman"/>
          <w:sz w:val="24"/>
          <w:szCs w:val="24"/>
        </w:rPr>
        <w:t xml:space="preserve">: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osutajad</w:t>
      </w:r>
    </w:p>
    <w:p w14:paraId="568DC078" w14:textId="2ADA675E" w:rsidR="00184565" w:rsidRPr="00E451BB" w:rsidRDefault="00184565" w:rsidP="00611C44">
      <w:pPr>
        <w:spacing w:after="0" w:line="240" w:lineRule="auto"/>
        <w:jc w:val="both"/>
        <w:rPr>
          <w:rFonts w:ascii="Times New Roman" w:hAnsi="Times New Roman" w:cs="Times New Roman"/>
          <w:sz w:val="24"/>
          <w:szCs w:val="24"/>
        </w:rPr>
      </w:pPr>
      <w:bookmarkStart w:id="8" w:name="_Hlk152932809"/>
      <w:proofErr w:type="spellStart"/>
      <w:r w:rsidRPr="00E451BB">
        <w:rPr>
          <w:rFonts w:ascii="Times New Roman" w:hAnsi="Times New Roman" w:cs="Times New Roman"/>
          <w:sz w:val="24"/>
          <w:szCs w:val="24"/>
        </w:rPr>
        <w:t>TTKSi</w:t>
      </w:r>
      <w:proofErr w:type="spellEnd"/>
      <w:r w:rsidRPr="00E451BB">
        <w:rPr>
          <w:rFonts w:ascii="Times New Roman" w:hAnsi="Times New Roman" w:cs="Times New Roman"/>
          <w:sz w:val="24"/>
          <w:szCs w:val="24"/>
        </w:rPr>
        <w:t xml:space="preserve"> kohaselt on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ambulatoorne tervishoiuteenus, mida osutavad perearst ja temaga koos töötavad tervishoiutöötajad. TAI andmetel töötas 2022. aastal perearstiabiasutustes kokku 2780 tervishoiutöötajat</w:t>
      </w:r>
      <w:r w:rsidR="005338DA" w:rsidRPr="00E451BB">
        <w:rPr>
          <w:rFonts w:ascii="Times New Roman" w:hAnsi="Times New Roman" w:cs="Times New Roman"/>
          <w:sz w:val="24"/>
          <w:szCs w:val="24"/>
        </w:rPr>
        <w:t xml:space="preserve"> (kellest 915</w:t>
      </w:r>
      <w:r w:rsidR="0036780D" w:rsidRPr="00E451BB">
        <w:rPr>
          <w:rFonts w:ascii="Times New Roman" w:hAnsi="Times New Roman" w:cs="Times New Roman"/>
          <w:sz w:val="24"/>
          <w:szCs w:val="24"/>
        </w:rPr>
        <w:t xml:space="preserve"> olid perearstid)</w:t>
      </w:r>
      <w:r w:rsidRPr="00E451BB">
        <w:rPr>
          <w:rFonts w:ascii="Times New Roman" w:hAnsi="Times New Roman" w:cs="Times New Roman"/>
          <w:sz w:val="24"/>
          <w:szCs w:val="24"/>
        </w:rPr>
        <w:t xml:space="preserve">. </w:t>
      </w:r>
      <w:bookmarkEnd w:id="8"/>
      <w:r w:rsidR="005338DA" w:rsidRPr="00E451BB">
        <w:rPr>
          <w:rFonts w:ascii="Times New Roman" w:hAnsi="Times New Roman" w:cs="Times New Roman"/>
          <w:sz w:val="24"/>
          <w:szCs w:val="24"/>
        </w:rPr>
        <w:t xml:space="preserve">Perearste oli 2022. aastal </w:t>
      </w:r>
      <w:r w:rsidR="0036780D" w:rsidRPr="00E451BB">
        <w:rPr>
          <w:rFonts w:ascii="Times New Roman" w:hAnsi="Times New Roman" w:cs="Times New Roman"/>
          <w:sz w:val="24"/>
          <w:szCs w:val="24"/>
        </w:rPr>
        <w:t>Eestis</w:t>
      </w:r>
      <w:r w:rsidR="005338DA" w:rsidRPr="00E451BB">
        <w:rPr>
          <w:rFonts w:ascii="Times New Roman" w:hAnsi="Times New Roman" w:cs="Times New Roman"/>
          <w:sz w:val="24"/>
          <w:szCs w:val="24"/>
        </w:rPr>
        <w:t xml:space="preserve"> kokku</w:t>
      </w:r>
      <w:r w:rsidRPr="00E451BB">
        <w:rPr>
          <w:rFonts w:ascii="Times New Roman" w:hAnsi="Times New Roman" w:cs="Times New Roman"/>
          <w:sz w:val="24"/>
          <w:szCs w:val="24"/>
        </w:rPr>
        <w:t xml:space="preserve"> 944</w:t>
      </w:r>
      <w:r w:rsidR="005338DA" w:rsidRPr="00E451BB">
        <w:rPr>
          <w:rFonts w:ascii="Times New Roman" w:hAnsi="Times New Roman" w:cs="Times New Roman"/>
          <w:sz w:val="24"/>
          <w:szCs w:val="24"/>
        </w:rPr>
        <w:t xml:space="preserve"> ning nende</w:t>
      </w:r>
      <w:r w:rsidRPr="00E451BB">
        <w:rPr>
          <w:rFonts w:ascii="Times New Roman" w:hAnsi="Times New Roman" w:cs="Times New Roman"/>
          <w:sz w:val="24"/>
          <w:szCs w:val="24"/>
        </w:rPr>
        <w:t xml:space="preserve"> keskmi</w:t>
      </w:r>
      <w:r w:rsidR="005338DA" w:rsidRPr="00E451BB">
        <w:rPr>
          <w:rFonts w:ascii="Times New Roman" w:hAnsi="Times New Roman" w:cs="Times New Roman"/>
          <w:sz w:val="24"/>
          <w:szCs w:val="24"/>
        </w:rPr>
        <w:t>ne v</w:t>
      </w:r>
      <w:r w:rsidRPr="00E451BB">
        <w:rPr>
          <w:rFonts w:ascii="Times New Roman" w:hAnsi="Times New Roman" w:cs="Times New Roman"/>
          <w:sz w:val="24"/>
          <w:szCs w:val="24"/>
        </w:rPr>
        <w:t>anus</w:t>
      </w:r>
      <w:r w:rsidR="005338DA" w:rsidRPr="00E451BB">
        <w:rPr>
          <w:rFonts w:ascii="Times New Roman" w:hAnsi="Times New Roman" w:cs="Times New Roman"/>
          <w:sz w:val="24"/>
          <w:szCs w:val="24"/>
        </w:rPr>
        <w:t xml:space="preserve"> oli</w:t>
      </w:r>
      <w:r w:rsidRPr="00E451BB">
        <w:rPr>
          <w:rFonts w:ascii="Times New Roman" w:hAnsi="Times New Roman" w:cs="Times New Roman"/>
          <w:sz w:val="24"/>
          <w:szCs w:val="24"/>
        </w:rPr>
        <w:t xml:space="preserve"> 55,4 aastat. Ligi kolmandik perearstidest olid 2022. aastal 65-aastased või vanemad. Praeguse seisuga on igal nimistul olemas vähemalt asendaja</w:t>
      </w:r>
      <w:r w:rsidR="005826A4" w:rsidRPr="00E451BB">
        <w:rPr>
          <w:rFonts w:ascii="Times New Roman" w:hAnsi="Times New Roman" w:cs="Times New Roman"/>
          <w:sz w:val="24"/>
          <w:szCs w:val="24"/>
        </w:rPr>
        <w:t xml:space="preserve">. Tervisekassa </w:t>
      </w:r>
      <w:r w:rsidRPr="00E451BB">
        <w:rPr>
          <w:rFonts w:ascii="Times New Roman" w:hAnsi="Times New Roman" w:cs="Times New Roman"/>
          <w:sz w:val="24"/>
          <w:szCs w:val="24"/>
        </w:rPr>
        <w:t>andmetel on 78</w:t>
      </w:r>
      <w:r w:rsidR="00BE60B5" w:rsidRPr="00E451BB">
        <w:rPr>
          <w:rFonts w:ascii="Times New Roman" w:hAnsi="Times New Roman" w:cs="Times New Roman"/>
          <w:sz w:val="24"/>
          <w:szCs w:val="24"/>
        </w:rPr>
        <w:t>5</w:t>
      </w:r>
      <w:r w:rsidRPr="00E451BB">
        <w:rPr>
          <w:rFonts w:ascii="Times New Roman" w:hAnsi="Times New Roman" w:cs="Times New Roman"/>
          <w:sz w:val="24"/>
          <w:szCs w:val="24"/>
        </w:rPr>
        <w:t xml:space="preserve"> nimistust 7</w:t>
      </w:r>
      <w:r w:rsidR="005826A4" w:rsidRPr="00E451BB">
        <w:rPr>
          <w:rFonts w:ascii="Times New Roman" w:hAnsi="Times New Roman" w:cs="Times New Roman"/>
          <w:sz w:val="24"/>
          <w:szCs w:val="24"/>
        </w:rPr>
        <w:t>2</w:t>
      </w:r>
      <w:r w:rsidRPr="00E451BB">
        <w:rPr>
          <w:rFonts w:ascii="Times New Roman" w:hAnsi="Times New Roman" w:cs="Times New Roman"/>
          <w:sz w:val="24"/>
          <w:szCs w:val="24"/>
        </w:rPr>
        <w:t xml:space="preserve">-l asendaja. Nimistutest loobutakse aga kasvavas tempos, eelkõige on põhjuseks pensionile jäämine. </w:t>
      </w:r>
    </w:p>
    <w:p w14:paraId="32716294" w14:textId="77777777" w:rsidR="00E451BB" w:rsidRDefault="00E451BB" w:rsidP="00E451BB">
      <w:pPr>
        <w:spacing w:after="0" w:line="240" w:lineRule="auto"/>
        <w:rPr>
          <w:rFonts w:ascii="Times New Roman" w:hAnsi="Times New Roman" w:cs="Times New Roman"/>
          <w:sz w:val="24"/>
          <w:szCs w:val="24"/>
        </w:rPr>
      </w:pPr>
    </w:p>
    <w:p w14:paraId="171DB19C" w14:textId="79E0718F"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t xml:space="preserve">Perearstiabiasutuste tervishoiutöötajad moodustavad ligi kümnendiku kõigist tervishoiutöötajatest, mis tõttu saab sihtrühma suurust hinnata keskmiseks. </w:t>
      </w:r>
    </w:p>
    <w:p w14:paraId="6F4AA8FC" w14:textId="77777777" w:rsidR="00E451BB" w:rsidRDefault="00E451BB" w:rsidP="00E451BB">
      <w:pPr>
        <w:spacing w:after="0" w:line="240" w:lineRule="auto"/>
        <w:rPr>
          <w:rFonts w:ascii="Times New Roman" w:hAnsi="Times New Roman" w:cs="Times New Roman"/>
          <w:sz w:val="24"/>
          <w:szCs w:val="24"/>
          <w:u w:val="single"/>
        </w:rPr>
      </w:pPr>
    </w:p>
    <w:p w14:paraId="6933645E" w14:textId="62FBC1E7"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Mõju ulatus, avaldumise sagedus ja ebasoovitavate mõjude risk</w:t>
      </w:r>
    </w:p>
    <w:p w14:paraId="739E5AEA" w14:textId="5FE5C842" w:rsidR="00184565" w:rsidRPr="00E451BB" w:rsidRDefault="005826A4"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Pere</w:t>
      </w:r>
      <w:r w:rsidR="00184565" w:rsidRPr="00E451BB">
        <w:rPr>
          <w:rFonts w:ascii="Times New Roman" w:hAnsi="Times New Roman" w:cs="Times New Roman"/>
          <w:sz w:val="24"/>
          <w:szCs w:val="24"/>
        </w:rPr>
        <w:t xml:space="preserve">arstiabi osutajate töökorraldus võib mingil määral muutuda, kuid eeldatavasti ei ole tarvis muudatustega kohaneda. Patsientide teenindamine ja ravimine on juba praegu nende peamine eesmärk ning nimistuväliste patsientide teenindamine lisaks oma nimistu patsientidele seda eesmärki ei mõjuta. Nimistuvälistele patsientidele võib </w:t>
      </w:r>
      <w:r w:rsidRPr="00E451BB">
        <w:rPr>
          <w:rFonts w:ascii="Times New Roman" w:hAnsi="Times New Roman" w:cs="Times New Roman"/>
          <w:sz w:val="24"/>
          <w:szCs w:val="24"/>
        </w:rPr>
        <w:t>pere</w:t>
      </w:r>
      <w:r w:rsidR="00184565" w:rsidRPr="00E451BB">
        <w:rPr>
          <w:rFonts w:ascii="Times New Roman" w:hAnsi="Times New Roman" w:cs="Times New Roman"/>
          <w:sz w:val="24"/>
          <w:szCs w:val="24"/>
        </w:rPr>
        <w:t xml:space="preserve">arsti teenust osutada ainult perearsti tööjuhendis sätestatud alustel ning tegemist on </w:t>
      </w:r>
      <w:r w:rsidRPr="00E451BB">
        <w:rPr>
          <w:rFonts w:ascii="Times New Roman" w:hAnsi="Times New Roman" w:cs="Times New Roman"/>
          <w:sz w:val="24"/>
          <w:szCs w:val="24"/>
        </w:rPr>
        <w:t>pere</w:t>
      </w:r>
      <w:r w:rsidR="00184565" w:rsidRPr="00E451BB">
        <w:rPr>
          <w:rFonts w:ascii="Times New Roman" w:hAnsi="Times New Roman" w:cs="Times New Roman"/>
          <w:sz w:val="24"/>
          <w:szCs w:val="24"/>
        </w:rPr>
        <w:t xml:space="preserve">arstiabi osutajate jaoks täiendava teenusega. Mõju ulatust võib seega hinnata keskmiseks. </w:t>
      </w:r>
    </w:p>
    <w:p w14:paraId="343F400E" w14:textId="77777777" w:rsidR="00E451BB" w:rsidRDefault="00E451BB" w:rsidP="00E451BB">
      <w:pPr>
        <w:spacing w:after="0" w:line="240" w:lineRule="auto"/>
        <w:jc w:val="both"/>
        <w:rPr>
          <w:rFonts w:ascii="Times New Roman" w:hAnsi="Times New Roman" w:cs="Times New Roman"/>
          <w:sz w:val="24"/>
          <w:szCs w:val="24"/>
        </w:rPr>
      </w:pPr>
    </w:p>
    <w:p w14:paraId="1D12AB03" w14:textId="39E8D4FA"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Muudatustega puutuvad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 xml:space="preserve">arstiabi osutajad kokku regulaarselt, kuid </w:t>
      </w:r>
      <w:r w:rsidR="00F97CB5" w:rsidRPr="00E451BB">
        <w:rPr>
          <w:rFonts w:ascii="Times New Roman" w:hAnsi="Times New Roman" w:cs="Times New Roman"/>
          <w:sz w:val="24"/>
          <w:szCs w:val="24"/>
        </w:rPr>
        <w:t xml:space="preserve">eeldatavasti </w:t>
      </w:r>
      <w:r w:rsidRPr="00E451BB">
        <w:rPr>
          <w:rFonts w:ascii="Times New Roman" w:hAnsi="Times New Roman" w:cs="Times New Roman"/>
          <w:sz w:val="24"/>
          <w:szCs w:val="24"/>
        </w:rPr>
        <w:t xml:space="preserve">ei saa nimistuväliste patsientide teenindamisest igapäevane tegevus. Mõju avaldumise sagedust saab seega hinnata keskmiseks. Tegemist on täiendava teenuse osutamisega ning täpsem avaldumine sõltub juba patsientide vajadustest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järele.</w:t>
      </w:r>
    </w:p>
    <w:p w14:paraId="0E525CA1" w14:textId="77777777" w:rsidR="00E451BB" w:rsidRDefault="00E451BB" w:rsidP="00E451BB">
      <w:pPr>
        <w:spacing w:after="0" w:line="240" w:lineRule="auto"/>
        <w:jc w:val="both"/>
        <w:rPr>
          <w:rFonts w:ascii="Times New Roman" w:hAnsi="Times New Roman" w:cs="Times New Roman"/>
          <w:sz w:val="24"/>
          <w:szCs w:val="24"/>
        </w:rPr>
      </w:pPr>
    </w:p>
    <w:p w14:paraId="70374A0F" w14:textId="46C8542F"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Ebasoovitavate mõjude risk võib kaasneda, kui täiendava teenuse osutamine muutub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 xml:space="preserve">arstiabiosutajate jaks tulusamaks kui oma nimistu teenindamine ning see võib kaasa tuua ebasoovitud muutuse perearstisüsteemis. Samuti võib täiendava teenuse pakkumine suurendada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arstiabi osutajate töökoormust, millega võivad kaasneda negatiivsed mõjud nii tervishoiuteenuste osutajatele (läbipõlemine) kui ka patsientidele (teenuse kvaliteet langeb). Ebasoovitavate mõjude riski on võimalik maandada, sätestades nimistuväliste patsientide teenindamise täpsed kriteeriumid</w:t>
      </w:r>
      <w:r w:rsidR="00F97CB5" w:rsidRPr="00E451BB">
        <w:rPr>
          <w:rFonts w:ascii="Times New Roman" w:hAnsi="Times New Roman" w:cs="Times New Roman"/>
          <w:sz w:val="24"/>
          <w:szCs w:val="24"/>
        </w:rPr>
        <w:t xml:space="preserve"> ja kord</w:t>
      </w:r>
      <w:r w:rsidRPr="00E451BB">
        <w:rPr>
          <w:rFonts w:ascii="Times New Roman" w:hAnsi="Times New Roman" w:cs="Times New Roman"/>
          <w:sz w:val="24"/>
          <w:szCs w:val="24"/>
        </w:rPr>
        <w:t xml:space="preserve">. </w:t>
      </w:r>
    </w:p>
    <w:p w14:paraId="6D5BEA36" w14:textId="77777777" w:rsidR="00E451BB" w:rsidRDefault="00E451BB" w:rsidP="00E451BB">
      <w:pPr>
        <w:spacing w:after="0" w:line="240" w:lineRule="auto"/>
        <w:jc w:val="both"/>
        <w:rPr>
          <w:rFonts w:ascii="Times New Roman" w:hAnsi="Times New Roman" w:cs="Times New Roman"/>
          <w:sz w:val="24"/>
          <w:szCs w:val="24"/>
        </w:rPr>
      </w:pPr>
    </w:p>
    <w:p w14:paraId="14211597" w14:textId="1691AB0E"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Eelnevat arvestades on tegemist olulise mõjuga. </w:t>
      </w:r>
    </w:p>
    <w:p w14:paraId="1F65AED6" w14:textId="77777777" w:rsidR="00E451BB" w:rsidRDefault="00E451BB" w:rsidP="00E451BB">
      <w:pPr>
        <w:spacing w:after="0" w:line="240" w:lineRule="auto"/>
        <w:jc w:val="both"/>
        <w:rPr>
          <w:rFonts w:ascii="Times New Roman" w:hAnsi="Times New Roman" w:cs="Times New Roman"/>
          <w:sz w:val="24"/>
          <w:szCs w:val="24"/>
        </w:rPr>
      </w:pPr>
    </w:p>
    <w:p w14:paraId="54460A4F" w14:textId="0352ED49"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Muudatus</w:t>
      </w:r>
      <w:r w:rsidR="00782B0E" w:rsidRPr="00E451BB">
        <w:rPr>
          <w:rFonts w:ascii="Times New Roman" w:hAnsi="Times New Roman" w:cs="Times New Roman"/>
          <w:sz w:val="24"/>
          <w:szCs w:val="24"/>
        </w:rPr>
        <w:t>te tagajärjel</w:t>
      </w:r>
      <w:r w:rsidRPr="00E451BB">
        <w:rPr>
          <w:rFonts w:ascii="Times New Roman" w:hAnsi="Times New Roman" w:cs="Times New Roman"/>
          <w:sz w:val="24"/>
          <w:szCs w:val="24"/>
        </w:rPr>
        <w:t xml:space="preserve"> võib kaudselt kaasneda positiivne mõju ka tervishoiusüsteemile, kuna võib eeldada, et nimistuväliste patsientide teenindamise võimaluse loomine võib parandad</w:t>
      </w:r>
      <w:r w:rsidR="005826A4" w:rsidRPr="00E451BB">
        <w:rPr>
          <w:rFonts w:ascii="Times New Roman" w:hAnsi="Times New Roman" w:cs="Times New Roman"/>
          <w:sz w:val="24"/>
          <w:szCs w:val="24"/>
        </w:rPr>
        <w:t>a</w:t>
      </w:r>
      <w:r w:rsidRPr="00E451BB">
        <w:rPr>
          <w:rFonts w:ascii="Times New Roman" w:hAnsi="Times New Roman" w:cs="Times New Roman"/>
          <w:sz w:val="24"/>
          <w:szCs w:val="24"/>
        </w:rPr>
        <w:t xml:space="preserve"> esmatasandi tervishoiu süsteemi toimimist.  Seoses erakorralise meditsiini osakondade ülekoormusega on tähtis, et sinna jõuaksid ainult kriitilised, vältimatut abi vajavad patsiendid ning need inimesed, kelle haigusnähud on kergemad, pole aegkriitilised või on lahendatavad perearsti- või õe sekkumisega, oleksid teenindatud tervishoiusüsteemi esmatasandil, et vältida ülekoormuse süvenemist. Positiivne mõju kaasneb ainult juhul, kui teenuse osutamise tingimused ja piirhinnad on selgelt sätestatud vastavates määrustes. </w:t>
      </w:r>
    </w:p>
    <w:p w14:paraId="38D6D41F" w14:textId="77777777" w:rsidR="00E451BB" w:rsidRDefault="00E451BB" w:rsidP="00E451BB">
      <w:pPr>
        <w:spacing w:after="0" w:line="240" w:lineRule="auto"/>
        <w:rPr>
          <w:rFonts w:ascii="Times New Roman" w:hAnsi="Times New Roman" w:cs="Times New Roman"/>
          <w:sz w:val="24"/>
          <w:szCs w:val="24"/>
          <w:u w:val="single"/>
        </w:rPr>
      </w:pPr>
    </w:p>
    <w:p w14:paraId="1E066B58" w14:textId="3FECA842" w:rsidR="00184565" w:rsidRDefault="00184565" w:rsidP="00611C44">
      <w:pPr>
        <w:spacing w:after="0" w:line="240" w:lineRule="auto"/>
        <w:jc w:val="both"/>
        <w:rPr>
          <w:rFonts w:ascii="Times New Roman" w:hAnsi="Times New Roman" w:cs="Times New Roman"/>
          <w:sz w:val="24"/>
          <w:szCs w:val="24"/>
          <w:u w:val="single"/>
        </w:rPr>
      </w:pPr>
      <w:r w:rsidRPr="00E451BB">
        <w:rPr>
          <w:rFonts w:ascii="Times New Roman" w:hAnsi="Times New Roman" w:cs="Times New Roman"/>
          <w:sz w:val="24"/>
          <w:szCs w:val="24"/>
          <w:u w:val="single"/>
        </w:rPr>
        <w:t xml:space="preserve">Muudatus 2: Perearsti konkursi luhtumisel nimistu asendamise perioodi pikendamine ning ajutiseks asendajaks lisaks tervisekeskusele järgmise valikuna </w:t>
      </w:r>
      <w:r w:rsidR="005826A4" w:rsidRPr="00E451BB">
        <w:rPr>
          <w:rFonts w:ascii="Times New Roman" w:hAnsi="Times New Roman" w:cs="Times New Roman"/>
          <w:sz w:val="24"/>
          <w:szCs w:val="24"/>
          <w:u w:val="single"/>
        </w:rPr>
        <w:t>pere</w:t>
      </w:r>
      <w:r w:rsidRPr="00E451BB">
        <w:rPr>
          <w:rFonts w:ascii="Times New Roman" w:hAnsi="Times New Roman" w:cs="Times New Roman"/>
          <w:sz w:val="24"/>
          <w:szCs w:val="24"/>
          <w:u w:val="single"/>
        </w:rPr>
        <w:t>arstiabi osutav</w:t>
      </w:r>
      <w:r w:rsidR="005826A4" w:rsidRPr="00E451BB">
        <w:rPr>
          <w:rFonts w:ascii="Times New Roman" w:hAnsi="Times New Roman" w:cs="Times New Roman"/>
          <w:sz w:val="24"/>
          <w:szCs w:val="24"/>
          <w:u w:val="single"/>
        </w:rPr>
        <w:t>a</w:t>
      </w:r>
      <w:r w:rsidRPr="00E451BB">
        <w:rPr>
          <w:rFonts w:ascii="Times New Roman" w:hAnsi="Times New Roman" w:cs="Times New Roman"/>
          <w:sz w:val="24"/>
          <w:szCs w:val="24"/>
          <w:u w:val="single"/>
        </w:rPr>
        <w:t xml:space="preserve"> juriidilise isiku lubamine</w:t>
      </w:r>
    </w:p>
    <w:p w14:paraId="74FFBDB8" w14:textId="77777777" w:rsidR="001825B0" w:rsidRPr="00E451BB" w:rsidRDefault="001825B0" w:rsidP="00611C44">
      <w:pPr>
        <w:spacing w:after="0" w:line="240" w:lineRule="auto"/>
        <w:jc w:val="both"/>
        <w:rPr>
          <w:rFonts w:ascii="Times New Roman" w:hAnsi="Times New Roman" w:cs="Times New Roman"/>
          <w:sz w:val="24"/>
          <w:szCs w:val="24"/>
          <w:u w:val="single"/>
        </w:rPr>
      </w:pPr>
    </w:p>
    <w:p w14:paraId="7750BEFF" w14:textId="66FC51E5" w:rsidR="00184565" w:rsidRDefault="00184565" w:rsidP="00E451BB">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Kaudselt võib muudatuste tagajärjel avalduda positiivne mõju tervishoiuteenuste kättesaadavusele, millel omakorda on positiivne mõju rahva tervisele ning tervishoiusüsteemi toimimisele. Nimistu asendusperioodi pikendamine ning nimistu asendaja tingimuste laiendamine võimaldab </w:t>
      </w:r>
      <w:r w:rsidR="005826A4" w:rsidRPr="00E451BB">
        <w:rPr>
          <w:rFonts w:ascii="Times New Roman" w:hAnsi="Times New Roman" w:cs="Times New Roman"/>
          <w:sz w:val="24"/>
          <w:szCs w:val="24"/>
        </w:rPr>
        <w:t>pere</w:t>
      </w:r>
      <w:r w:rsidRPr="00E451BB">
        <w:rPr>
          <w:rFonts w:ascii="Times New Roman" w:hAnsi="Times New Roman" w:cs="Times New Roman"/>
          <w:sz w:val="24"/>
          <w:szCs w:val="24"/>
        </w:rPr>
        <w:t xml:space="preserve">arstiabi teenuste jätkumise inimestele. See omakorda võib hoida ära näiteks erakorralise meditsiini osakondade ülekoormamise, mis võib tekkida, kui esmatasandi tervishoiuteenused pole inimestele kättesaadavad ning tervisemuredega on vaja pöörduda järgmise kättesaadava spetsialisti poole. </w:t>
      </w:r>
    </w:p>
    <w:p w14:paraId="4379E60F" w14:textId="77777777" w:rsidR="00E451BB" w:rsidRPr="00E451BB" w:rsidRDefault="00E451BB" w:rsidP="00611C44">
      <w:pPr>
        <w:spacing w:after="0" w:line="240" w:lineRule="auto"/>
        <w:jc w:val="both"/>
        <w:rPr>
          <w:rFonts w:ascii="Times New Roman" w:hAnsi="Times New Roman" w:cs="Times New Roman"/>
          <w:sz w:val="24"/>
          <w:szCs w:val="24"/>
        </w:rPr>
      </w:pPr>
    </w:p>
    <w:p w14:paraId="6FBC2708" w14:textId="3229C5FA" w:rsidR="00184565" w:rsidRPr="00E451BB" w:rsidRDefault="00184565" w:rsidP="00E451BB">
      <w:pPr>
        <w:pStyle w:val="Loendilik"/>
        <w:numPr>
          <w:ilvl w:val="1"/>
          <w:numId w:val="10"/>
        </w:numPr>
        <w:spacing w:after="0" w:line="240" w:lineRule="auto"/>
        <w:jc w:val="both"/>
        <w:rPr>
          <w:rFonts w:ascii="Times New Roman" w:hAnsi="Times New Roman" w:cs="Times New Roman"/>
          <w:b/>
          <w:bCs/>
          <w:sz w:val="24"/>
          <w:szCs w:val="24"/>
        </w:rPr>
      </w:pPr>
      <w:r w:rsidRPr="00E451BB">
        <w:rPr>
          <w:rFonts w:ascii="Times New Roman" w:hAnsi="Times New Roman" w:cs="Times New Roman"/>
          <w:b/>
          <w:bCs/>
          <w:sz w:val="24"/>
          <w:szCs w:val="24"/>
        </w:rPr>
        <w:t>Mõju riigiasutuste ja kohaliku omavalitsuse asutuste korraldusele</w:t>
      </w:r>
    </w:p>
    <w:p w14:paraId="079CD261" w14:textId="77777777" w:rsidR="004A29B6" w:rsidRPr="00E451BB" w:rsidRDefault="004A29B6" w:rsidP="00E451BB">
      <w:pPr>
        <w:pStyle w:val="Loendilik"/>
        <w:spacing w:after="0" w:line="240" w:lineRule="auto"/>
        <w:ind w:left="360"/>
        <w:jc w:val="both"/>
        <w:rPr>
          <w:rFonts w:ascii="Times New Roman" w:hAnsi="Times New Roman" w:cs="Times New Roman"/>
          <w:b/>
          <w:sz w:val="24"/>
          <w:szCs w:val="24"/>
        </w:rPr>
      </w:pPr>
    </w:p>
    <w:p w14:paraId="20325B6A" w14:textId="77777777"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Ravimiseadust puudutavad muudatused</w:t>
      </w:r>
    </w:p>
    <w:p w14:paraId="46E9AE93" w14:textId="1E17271B" w:rsidR="00184565"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 xml:space="preserve">Muudatus 3: ravimite kaalutud keskmise </w:t>
      </w:r>
      <w:proofErr w:type="spellStart"/>
      <w:r w:rsidRPr="00E451BB">
        <w:rPr>
          <w:rFonts w:ascii="Times New Roman" w:hAnsi="Times New Roman" w:cs="Times New Roman"/>
          <w:sz w:val="24"/>
          <w:szCs w:val="24"/>
          <w:u w:val="single"/>
        </w:rPr>
        <w:t>juurdehindluse</w:t>
      </w:r>
      <w:proofErr w:type="spellEnd"/>
      <w:r w:rsidRPr="00E451BB">
        <w:rPr>
          <w:rFonts w:ascii="Times New Roman" w:hAnsi="Times New Roman" w:cs="Times New Roman"/>
          <w:sz w:val="24"/>
          <w:szCs w:val="24"/>
          <w:u w:val="single"/>
        </w:rPr>
        <w:t xml:space="preserve"> andmete kogumise ja analüüsimise kohustus Ravimiametile</w:t>
      </w:r>
    </w:p>
    <w:p w14:paraId="7943FA77" w14:textId="77777777" w:rsidR="001825B0" w:rsidRPr="00E451BB" w:rsidRDefault="001825B0" w:rsidP="00611C44">
      <w:pPr>
        <w:spacing w:after="0" w:line="240" w:lineRule="auto"/>
        <w:rPr>
          <w:rFonts w:ascii="Times New Roman" w:hAnsi="Times New Roman" w:cs="Times New Roman"/>
          <w:sz w:val="24"/>
          <w:szCs w:val="24"/>
          <w:u w:val="single"/>
        </w:rPr>
      </w:pPr>
    </w:p>
    <w:p w14:paraId="78740AF4" w14:textId="77777777"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u w:val="single"/>
        </w:rPr>
        <w:t>Sihtrühm</w:t>
      </w:r>
      <w:r w:rsidRPr="00E451BB">
        <w:rPr>
          <w:rFonts w:ascii="Times New Roman" w:hAnsi="Times New Roman" w:cs="Times New Roman"/>
          <w:sz w:val="24"/>
          <w:szCs w:val="24"/>
        </w:rPr>
        <w:t>: Ravimiamet</w:t>
      </w:r>
    </w:p>
    <w:p w14:paraId="294E14BD" w14:textId="084972B7"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t xml:space="preserve">Muudatus mõjutab eelkõige Ravimiameti tööd. Muudatustest on otseselt mõjutatud </w:t>
      </w:r>
      <w:r w:rsidR="005826A4" w:rsidRPr="00E451BB">
        <w:rPr>
          <w:rFonts w:ascii="Times New Roman" w:hAnsi="Times New Roman" w:cs="Times New Roman"/>
          <w:sz w:val="24"/>
          <w:szCs w:val="24"/>
        </w:rPr>
        <w:t>ühe ametikoha</w:t>
      </w:r>
      <w:r w:rsidRPr="00E451BB">
        <w:rPr>
          <w:rFonts w:ascii="Times New Roman" w:hAnsi="Times New Roman" w:cs="Times New Roman"/>
          <w:sz w:val="24"/>
          <w:szCs w:val="24"/>
        </w:rPr>
        <w:t xml:space="preserve"> töökorraldus.</w:t>
      </w:r>
    </w:p>
    <w:p w14:paraId="58B043AB" w14:textId="77777777" w:rsidR="00E451BB" w:rsidRDefault="00E451BB" w:rsidP="00E451BB">
      <w:pPr>
        <w:spacing w:after="0" w:line="240" w:lineRule="auto"/>
        <w:rPr>
          <w:rFonts w:ascii="Times New Roman" w:hAnsi="Times New Roman" w:cs="Times New Roman"/>
          <w:sz w:val="24"/>
          <w:szCs w:val="24"/>
        </w:rPr>
      </w:pPr>
    </w:p>
    <w:p w14:paraId="337E6E7A" w14:textId="24AE95A9"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t>Sihtrühma suurus on väike.</w:t>
      </w:r>
    </w:p>
    <w:p w14:paraId="4066D2A6" w14:textId="77777777" w:rsidR="00E451BB" w:rsidRDefault="00E451BB" w:rsidP="00E451BB">
      <w:pPr>
        <w:spacing w:after="0" w:line="240" w:lineRule="auto"/>
        <w:rPr>
          <w:rFonts w:ascii="Times New Roman" w:hAnsi="Times New Roman" w:cs="Times New Roman"/>
          <w:sz w:val="24"/>
          <w:szCs w:val="24"/>
          <w:u w:val="single"/>
        </w:rPr>
      </w:pPr>
    </w:p>
    <w:p w14:paraId="146113AB" w14:textId="4293EFE4"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Mõju ulatus, avaldumise sagedus ja ebasoovitavate mõjude risk</w:t>
      </w:r>
    </w:p>
    <w:p w14:paraId="6B3C3653" w14:textId="77777777"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Muudatuse tagajärjel võib mingil määral muutuda Ravimiameti töökorraldus, kuid eeldatavasti ei ole tarvis muudatustega kohenda, kuna tegemist on pädeva asutusega. Ravimiameti ülesanne on kaitsta rahva ja loomade tervist. Ameti peamine töö on teaduslike hinnangute koostamine (ravimi kasutamisse lubamise aluseks, ravimiohutuse või ravimiuuringute lubamisega seotu) ning ravimikasutuse ja suundumuse analüüs Eestis. Samuti järelevalve ravimikäitlejate, verekeskuste, rakkude, kudede, elundite ja lähteainete käitlejate üle. Sotsiaalministeeriumi viimatine ravimite kaalutud keskmise </w:t>
      </w:r>
      <w:proofErr w:type="spellStart"/>
      <w:r w:rsidRPr="00E451BB">
        <w:rPr>
          <w:rFonts w:ascii="Times New Roman" w:hAnsi="Times New Roman" w:cs="Times New Roman"/>
          <w:sz w:val="24"/>
          <w:szCs w:val="24"/>
        </w:rPr>
        <w:t>juurdehindluse</w:t>
      </w:r>
      <w:proofErr w:type="spellEnd"/>
      <w:r w:rsidRPr="00E451BB">
        <w:rPr>
          <w:rFonts w:ascii="Times New Roman" w:hAnsi="Times New Roman" w:cs="Times New Roman"/>
          <w:sz w:val="24"/>
          <w:szCs w:val="24"/>
        </w:rPr>
        <w:t xml:space="preserve"> analüüs leidis, et edaspidi oleks andmete esitamise ja kogumise koormuse vähendamiseks ja järelevalve tõhustamiseks mõistlik viia see kohustus üle Ravimiametisse, kellel selline kompetents on olemas. Mõju ulatus on seega keskmine.</w:t>
      </w:r>
    </w:p>
    <w:p w14:paraId="27E7BE62" w14:textId="77777777" w:rsidR="00E451BB" w:rsidRDefault="00E451BB" w:rsidP="00E451BB">
      <w:pPr>
        <w:spacing w:after="0" w:line="240" w:lineRule="auto"/>
        <w:jc w:val="both"/>
        <w:rPr>
          <w:rFonts w:ascii="Times New Roman" w:hAnsi="Times New Roman" w:cs="Times New Roman"/>
          <w:sz w:val="24"/>
          <w:szCs w:val="24"/>
        </w:rPr>
      </w:pPr>
    </w:p>
    <w:p w14:paraId="7FFCF89F" w14:textId="47A88AF5"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Mõju avaldumise sagedus on väike, kuna analüüs tehakse kord aastas. </w:t>
      </w:r>
    </w:p>
    <w:p w14:paraId="31888887" w14:textId="77777777" w:rsidR="00E451BB" w:rsidRDefault="00E451BB" w:rsidP="00E451BB">
      <w:pPr>
        <w:spacing w:after="0" w:line="240" w:lineRule="auto"/>
        <w:jc w:val="both"/>
        <w:rPr>
          <w:rFonts w:ascii="Times New Roman" w:hAnsi="Times New Roman" w:cs="Times New Roman"/>
          <w:sz w:val="24"/>
          <w:szCs w:val="24"/>
        </w:rPr>
      </w:pPr>
    </w:p>
    <w:p w14:paraId="26DAF050" w14:textId="5EE27AA9"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Ebasoovitavate mõjude kaasnemise risk on väike. Ravimiameti jaoks võib muudatus kaasa tuua mingil määral töökoormuse suurenemise. </w:t>
      </w:r>
    </w:p>
    <w:p w14:paraId="52E8EC54" w14:textId="77777777" w:rsidR="00E451BB" w:rsidRDefault="00E451BB" w:rsidP="00E451BB">
      <w:pPr>
        <w:spacing w:after="0" w:line="240" w:lineRule="auto"/>
        <w:jc w:val="both"/>
        <w:rPr>
          <w:rFonts w:ascii="Times New Roman" w:hAnsi="Times New Roman" w:cs="Times New Roman"/>
          <w:sz w:val="24"/>
          <w:szCs w:val="24"/>
        </w:rPr>
      </w:pPr>
    </w:p>
    <w:p w14:paraId="3841ECFA" w14:textId="05741F7F"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Eelnevat arvestades võib hinnata mõju ebaoluliseks. </w:t>
      </w:r>
    </w:p>
    <w:p w14:paraId="71656CD2" w14:textId="77777777" w:rsidR="00E451BB" w:rsidRDefault="00E451BB" w:rsidP="00E451BB">
      <w:pPr>
        <w:spacing w:after="0" w:line="240" w:lineRule="auto"/>
        <w:jc w:val="both"/>
        <w:rPr>
          <w:rFonts w:ascii="Times New Roman" w:hAnsi="Times New Roman" w:cs="Times New Roman"/>
          <w:b/>
          <w:bCs/>
          <w:sz w:val="24"/>
          <w:szCs w:val="24"/>
        </w:rPr>
      </w:pPr>
    </w:p>
    <w:p w14:paraId="542D0A56" w14:textId="358CB0BF" w:rsidR="00184565" w:rsidRPr="00E451BB" w:rsidRDefault="00184565" w:rsidP="00611C44">
      <w:pPr>
        <w:spacing w:after="0" w:line="240" w:lineRule="auto"/>
        <w:jc w:val="both"/>
        <w:rPr>
          <w:rFonts w:ascii="Times New Roman" w:hAnsi="Times New Roman" w:cs="Times New Roman"/>
          <w:b/>
          <w:bCs/>
          <w:sz w:val="24"/>
          <w:szCs w:val="24"/>
        </w:rPr>
      </w:pPr>
      <w:r w:rsidRPr="00E451BB">
        <w:rPr>
          <w:rFonts w:ascii="Times New Roman" w:hAnsi="Times New Roman" w:cs="Times New Roman"/>
          <w:b/>
          <w:bCs/>
          <w:sz w:val="24"/>
          <w:szCs w:val="24"/>
        </w:rPr>
        <w:t>Vereseadust puudutavad muudatused</w:t>
      </w:r>
    </w:p>
    <w:p w14:paraId="5EF26513" w14:textId="0D6ED24E" w:rsidR="00184565" w:rsidRDefault="00184565" w:rsidP="00611C44">
      <w:pPr>
        <w:spacing w:after="0" w:line="240" w:lineRule="auto"/>
        <w:jc w:val="both"/>
        <w:rPr>
          <w:rFonts w:ascii="Times New Roman" w:hAnsi="Times New Roman" w:cs="Times New Roman"/>
          <w:sz w:val="24"/>
          <w:szCs w:val="24"/>
          <w:u w:val="single"/>
        </w:rPr>
      </w:pPr>
      <w:r w:rsidRPr="00E451BB">
        <w:rPr>
          <w:rFonts w:ascii="Times New Roman" w:hAnsi="Times New Roman" w:cs="Times New Roman"/>
          <w:sz w:val="24"/>
          <w:szCs w:val="24"/>
          <w:u w:val="single"/>
        </w:rPr>
        <w:t>Muudatus 4: Referentteenuse osutamise korraldaja muutmine</w:t>
      </w:r>
    </w:p>
    <w:p w14:paraId="6F86B693" w14:textId="77777777" w:rsidR="001825B0" w:rsidRPr="00E451BB" w:rsidRDefault="001825B0" w:rsidP="00611C44">
      <w:pPr>
        <w:spacing w:after="0" w:line="240" w:lineRule="auto"/>
        <w:jc w:val="both"/>
        <w:rPr>
          <w:rFonts w:ascii="Times New Roman" w:hAnsi="Times New Roman" w:cs="Times New Roman"/>
          <w:sz w:val="24"/>
          <w:szCs w:val="24"/>
          <w:u w:val="single"/>
        </w:rPr>
      </w:pPr>
    </w:p>
    <w:p w14:paraId="141C6FF5" w14:textId="77777777" w:rsidR="00184565" w:rsidRPr="00E451BB" w:rsidRDefault="00184565" w:rsidP="00611C44">
      <w:pPr>
        <w:spacing w:after="0" w:line="240" w:lineRule="auto"/>
        <w:jc w:val="both"/>
        <w:rPr>
          <w:rFonts w:ascii="Times New Roman" w:hAnsi="Times New Roman" w:cs="Times New Roman"/>
          <w:sz w:val="24"/>
          <w:szCs w:val="24"/>
        </w:rPr>
      </w:pPr>
      <w:r w:rsidRPr="00B150E3">
        <w:rPr>
          <w:rFonts w:ascii="Times New Roman" w:hAnsi="Times New Roman" w:cs="Times New Roman"/>
          <w:sz w:val="24"/>
          <w:szCs w:val="24"/>
          <w:u w:val="single"/>
        </w:rPr>
        <w:t>Sihtrühm</w:t>
      </w:r>
      <w:r w:rsidRPr="00E451BB">
        <w:rPr>
          <w:rFonts w:ascii="Times New Roman" w:hAnsi="Times New Roman" w:cs="Times New Roman"/>
          <w:sz w:val="24"/>
          <w:szCs w:val="24"/>
        </w:rPr>
        <w:t>: Tervisekassa</w:t>
      </w:r>
    </w:p>
    <w:p w14:paraId="21FFCC9E" w14:textId="04896225"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Muudatustest on enim mõjutatud Tervisekassa ning see puudutab umbes </w:t>
      </w:r>
      <w:r w:rsidR="005826A4" w:rsidRPr="00E451BB">
        <w:rPr>
          <w:rFonts w:ascii="Times New Roman" w:hAnsi="Times New Roman" w:cs="Times New Roman"/>
          <w:sz w:val="24"/>
          <w:szCs w:val="24"/>
        </w:rPr>
        <w:t>ühe töötaja</w:t>
      </w:r>
      <w:r w:rsidRPr="00E451BB">
        <w:rPr>
          <w:rFonts w:ascii="Times New Roman" w:hAnsi="Times New Roman" w:cs="Times New Roman"/>
          <w:sz w:val="24"/>
          <w:szCs w:val="24"/>
        </w:rPr>
        <w:t xml:space="preserve"> tööd.</w:t>
      </w:r>
    </w:p>
    <w:p w14:paraId="6D598F3B" w14:textId="77777777"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Sihtrühma suurus on väike.</w:t>
      </w:r>
    </w:p>
    <w:p w14:paraId="138AABC2" w14:textId="77777777" w:rsidR="00E451BB" w:rsidRDefault="00E451BB" w:rsidP="00E451BB">
      <w:pPr>
        <w:spacing w:after="0" w:line="240" w:lineRule="auto"/>
        <w:rPr>
          <w:rFonts w:ascii="Times New Roman" w:hAnsi="Times New Roman" w:cs="Times New Roman"/>
          <w:sz w:val="24"/>
          <w:szCs w:val="24"/>
          <w:u w:val="single"/>
        </w:rPr>
      </w:pPr>
    </w:p>
    <w:p w14:paraId="1FD8AF5D" w14:textId="6FA12162" w:rsidR="00184565" w:rsidRPr="00E451BB" w:rsidRDefault="00184565" w:rsidP="00611C44">
      <w:pPr>
        <w:spacing w:after="0" w:line="240" w:lineRule="auto"/>
        <w:rPr>
          <w:rFonts w:ascii="Times New Roman" w:hAnsi="Times New Roman" w:cs="Times New Roman"/>
          <w:sz w:val="24"/>
          <w:szCs w:val="24"/>
          <w:u w:val="single"/>
        </w:rPr>
      </w:pPr>
      <w:r w:rsidRPr="00E451BB">
        <w:rPr>
          <w:rFonts w:ascii="Times New Roman" w:hAnsi="Times New Roman" w:cs="Times New Roman"/>
          <w:sz w:val="24"/>
          <w:szCs w:val="24"/>
          <w:u w:val="single"/>
        </w:rPr>
        <w:t>Mõju ulatus, avaldumise sagedus ja ebasoovitavate mõjude risk</w:t>
      </w:r>
    </w:p>
    <w:p w14:paraId="56CC5009" w14:textId="0C50FD62"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Referentteenuse korraldamine hõlmab osalemist riigihanke ettevalmistamisel, halduslepingu sõlmimise ettevalmistamist, täitmise kontrollimist ja teenuse osutamise analüüsimist. Tervisekassa jaoks on tegemist uue kohustusega, mistõttu võib olla tarvis muudatustega kohaneda. Mõju ulatust </w:t>
      </w:r>
      <w:r w:rsidR="003A5E57">
        <w:rPr>
          <w:rFonts w:ascii="Times New Roman" w:hAnsi="Times New Roman" w:cs="Times New Roman"/>
          <w:sz w:val="24"/>
          <w:szCs w:val="24"/>
        </w:rPr>
        <w:t xml:space="preserve">ja sagedust </w:t>
      </w:r>
      <w:r w:rsidRPr="00E451BB">
        <w:rPr>
          <w:rFonts w:ascii="Times New Roman" w:hAnsi="Times New Roman" w:cs="Times New Roman"/>
          <w:sz w:val="24"/>
          <w:szCs w:val="24"/>
        </w:rPr>
        <w:t xml:space="preserve">võib hinnata keskmiseks. </w:t>
      </w:r>
    </w:p>
    <w:p w14:paraId="02C5EEFA" w14:textId="77777777" w:rsidR="00E451BB" w:rsidRDefault="00E451BB" w:rsidP="00E451BB">
      <w:pPr>
        <w:spacing w:after="0" w:line="240" w:lineRule="auto"/>
        <w:jc w:val="both"/>
        <w:rPr>
          <w:rFonts w:ascii="Times New Roman" w:hAnsi="Times New Roman" w:cs="Times New Roman"/>
          <w:sz w:val="24"/>
          <w:szCs w:val="24"/>
        </w:rPr>
      </w:pPr>
    </w:p>
    <w:p w14:paraId="39D5E8DE" w14:textId="3C8D4504"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Ebasoovitavate mõjude risk</w:t>
      </w:r>
      <w:r w:rsidR="001825B0">
        <w:rPr>
          <w:rFonts w:ascii="Times New Roman" w:hAnsi="Times New Roman" w:cs="Times New Roman"/>
          <w:sz w:val="24"/>
          <w:szCs w:val="24"/>
        </w:rPr>
        <w:t xml:space="preserve"> on väike. Ebasoovitavad mõjud</w:t>
      </w:r>
      <w:r w:rsidRPr="00E451BB">
        <w:rPr>
          <w:rFonts w:ascii="Times New Roman" w:hAnsi="Times New Roman" w:cs="Times New Roman"/>
          <w:sz w:val="24"/>
          <w:szCs w:val="24"/>
        </w:rPr>
        <w:t xml:space="preserve"> või</w:t>
      </w:r>
      <w:r w:rsidR="001825B0">
        <w:rPr>
          <w:rFonts w:ascii="Times New Roman" w:hAnsi="Times New Roman" w:cs="Times New Roman"/>
          <w:sz w:val="24"/>
          <w:szCs w:val="24"/>
        </w:rPr>
        <w:t>vad</w:t>
      </w:r>
      <w:r w:rsidRPr="00E451BB">
        <w:rPr>
          <w:rFonts w:ascii="Times New Roman" w:hAnsi="Times New Roman" w:cs="Times New Roman"/>
          <w:sz w:val="24"/>
          <w:szCs w:val="24"/>
        </w:rPr>
        <w:t xml:space="preserve"> kaasneda, kui uuest kohustusest tulenevalt suureneb Tervisekassa töökoormus märkimisväärselt.</w:t>
      </w:r>
    </w:p>
    <w:p w14:paraId="409A8F42" w14:textId="77777777" w:rsidR="00E451BB" w:rsidRDefault="00E451BB" w:rsidP="00E451BB">
      <w:pPr>
        <w:spacing w:after="0" w:line="240" w:lineRule="auto"/>
        <w:jc w:val="both"/>
        <w:rPr>
          <w:rFonts w:ascii="Times New Roman" w:hAnsi="Times New Roman" w:cs="Times New Roman"/>
          <w:sz w:val="24"/>
          <w:szCs w:val="24"/>
        </w:rPr>
      </w:pPr>
    </w:p>
    <w:p w14:paraId="5E5368BC" w14:textId="4D4B67C9" w:rsidR="00184565" w:rsidRPr="00E451BB" w:rsidRDefault="00184565" w:rsidP="00611C44">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Eelnevat arvestades on tegemist </w:t>
      </w:r>
      <w:r w:rsidR="001825B0">
        <w:rPr>
          <w:rFonts w:ascii="Times New Roman" w:hAnsi="Times New Roman" w:cs="Times New Roman"/>
          <w:sz w:val="24"/>
          <w:szCs w:val="24"/>
        </w:rPr>
        <w:t>vähe</w:t>
      </w:r>
      <w:r w:rsidR="00C26AA5" w:rsidRPr="00E451BB">
        <w:rPr>
          <w:rFonts w:ascii="Times New Roman" w:hAnsi="Times New Roman" w:cs="Times New Roman"/>
          <w:sz w:val="24"/>
          <w:szCs w:val="24"/>
        </w:rPr>
        <w:t>olulise mõjuga.</w:t>
      </w:r>
    </w:p>
    <w:p w14:paraId="40E5D734" w14:textId="77777777" w:rsidR="00184565" w:rsidRPr="00E451BB" w:rsidRDefault="00184565" w:rsidP="00611C44">
      <w:pPr>
        <w:spacing w:after="0" w:line="240" w:lineRule="auto"/>
        <w:rPr>
          <w:rFonts w:ascii="Times New Roman" w:hAnsi="Times New Roman" w:cs="Times New Roman"/>
          <w:sz w:val="24"/>
          <w:szCs w:val="24"/>
        </w:rPr>
      </w:pPr>
    </w:p>
    <w:p w14:paraId="4C7DB6BD" w14:textId="190FBC36" w:rsidR="00184565" w:rsidRPr="00E451BB" w:rsidRDefault="00184565" w:rsidP="00611C44">
      <w:pPr>
        <w:pStyle w:val="Loendilik"/>
        <w:numPr>
          <w:ilvl w:val="0"/>
          <w:numId w:val="9"/>
        </w:numPr>
        <w:tabs>
          <w:tab w:val="left" w:pos="284"/>
        </w:tabs>
        <w:spacing w:after="0" w:line="240" w:lineRule="auto"/>
        <w:ind w:left="0" w:firstLine="0"/>
        <w:jc w:val="both"/>
        <w:rPr>
          <w:rFonts w:ascii="Times New Roman" w:hAnsi="Times New Roman" w:cs="Times New Roman"/>
          <w:b/>
          <w:bCs/>
          <w:sz w:val="24"/>
          <w:szCs w:val="24"/>
        </w:rPr>
      </w:pPr>
      <w:r w:rsidRPr="00E451BB">
        <w:rPr>
          <w:rFonts w:ascii="Times New Roman" w:hAnsi="Times New Roman" w:cs="Times New Roman"/>
          <w:b/>
          <w:bCs/>
          <w:sz w:val="24"/>
          <w:szCs w:val="24"/>
        </w:rPr>
        <w:t>Muudatuste koondmõju ettevõtete või kodanike halduskoormusele</w:t>
      </w:r>
    </w:p>
    <w:p w14:paraId="0DD84A21" w14:textId="77777777" w:rsidR="00184565" w:rsidRPr="00E451BB" w:rsidRDefault="00184565" w:rsidP="00611C44">
      <w:pPr>
        <w:pStyle w:val="Loendilik"/>
        <w:spacing w:after="0" w:line="240" w:lineRule="auto"/>
        <w:rPr>
          <w:rFonts w:ascii="Times New Roman" w:hAnsi="Times New Roman" w:cs="Times New Roman"/>
          <w:b/>
          <w:sz w:val="24"/>
          <w:szCs w:val="24"/>
        </w:rPr>
      </w:pPr>
    </w:p>
    <w:p w14:paraId="3DA082D2" w14:textId="77777777" w:rsidR="00184565" w:rsidRPr="00E451BB" w:rsidRDefault="00184565" w:rsidP="00611C44">
      <w:pPr>
        <w:spacing w:after="0" w:line="240" w:lineRule="auto"/>
        <w:rPr>
          <w:rFonts w:ascii="Times New Roman" w:hAnsi="Times New Roman" w:cs="Times New Roman"/>
          <w:b/>
          <w:bCs/>
          <w:sz w:val="24"/>
          <w:szCs w:val="24"/>
        </w:rPr>
      </w:pPr>
      <w:r w:rsidRPr="00E451BB">
        <w:rPr>
          <w:rFonts w:ascii="Times New Roman" w:hAnsi="Times New Roman" w:cs="Times New Roman"/>
          <w:b/>
          <w:bCs/>
          <w:sz w:val="24"/>
          <w:szCs w:val="24"/>
        </w:rPr>
        <w:t>Halduskoormus kodanikele tervikuna ei muutu.</w:t>
      </w:r>
    </w:p>
    <w:p w14:paraId="51C779EB" w14:textId="77777777" w:rsidR="00184565" w:rsidRPr="00E451BB" w:rsidRDefault="00184565" w:rsidP="00611C44">
      <w:pPr>
        <w:spacing w:after="0" w:line="240" w:lineRule="auto"/>
        <w:rPr>
          <w:rFonts w:ascii="Times New Roman" w:hAnsi="Times New Roman" w:cs="Times New Roman"/>
          <w:b/>
          <w:bCs/>
          <w:sz w:val="24"/>
          <w:szCs w:val="24"/>
        </w:rPr>
      </w:pPr>
      <w:r w:rsidRPr="00E451BB">
        <w:rPr>
          <w:rFonts w:ascii="Times New Roman" w:hAnsi="Times New Roman" w:cs="Times New Roman"/>
          <w:b/>
          <w:bCs/>
          <w:sz w:val="24"/>
          <w:szCs w:val="24"/>
        </w:rPr>
        <w:t>Halduskoormus ettevõtetele võib muutuda.</w:t>
      </w:r>
    </w:p>
    <w:p w14:paraId="6C9D1F15" w14:textId="3F4BBA4B"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t xml:space="preserve">Seoses tervishoiuteenuste korraldamise muudatustega võib </w:t>
      </w:r>
      <w:r w:rsidR="00C26AA5" w:rsidRPr="00E451BB">
        <w:rPr>
          <w:rFonts w:ascii="Times New Roman" w:hAnsi="Times New Roman" w:cs="Times New Roman"/>
          <w:sz w:val="24"/>
          <w:szCs w:val="24"/>
        </w:rPr>
        <w:t>pere</w:t>
      </w:r>
      <w:r w:rsidRPr="00E451BB">
        <w:rPr>
          <w:rFonts w:ascii="Times New Roman" w:hAnsi="Times New Roman" w:cs="Times New Roman"/>
          <w:sz w:val="24"/>
          <w:szCs w:val="24"/>
        </w:rPr>
        <w:t xml:space="preserve">arstiabi osutajate töökoormus muudatuste tagajärjel suureneda. Täpsemalt on muutust kirjeldatud </w:t>
      </w:r>
      <w:r w:rsidR="005429DA" w:rsidRPr="00E451BB">
        <w:rPr>
          <w:rFonts w:ascii="Times New Roman" w:hAnsi="Times New Roman" w:cs="Times New Roman"/>
          <w:sz w:val="24"/>
          <w:szCs w:val="24"/>
        </w:rPr>
        <w:t>„S</w:t>
      </w:r>
      <w:r w:rsidRPr="00E451BB">
        <w:rPr>
          <w:rFonts w:ascii="Times New Roman" w:hAnsi="Times New Roman" w:cs="Times New Roman"/>
          <w:sz w:val="24"/>
          <w:szCs w:val="24"/>
        </w:rPr>
        <w:t>otsiaal</w:t>
      </w:r>
      <w:r w:rsidR="005429DA" w:rsidRPr="00E451BB">
        <w:rPr>
          <w:rFonts w:ascii="Times New Roman" w:hAnsi="Times New Roman" w:cs="Times New Roman"/>
          <w:sz w:val="24"/>
          <w:szCs w:val="24"/>
        </w:rPr>
        <w:t>ne, sh demograafiline</w:t>
      </w:r>
      <w:r w:rsidRPr="00E451BB">
        <w:rPr>
          <w:rFonts w:ascii="Times New Roman" w:hAnsi="Times New Roman" w:cs="Times New Roman"/>
          <w:sz w:val="24"/>
          <w:szCs w:val="24"/>
        </w:rPr>
        <w:t xml:space="preserve"> mõju</w:t>
      </w:r>
      <w:r w:rsidR="005429DA" w:rsidRPr="00E451BB">
        <w:rPr>
          <w:rFonts w:ascii="Times New Roman" w:hAnsi="Times New Roman" w:cs="Times New Roman"/>
          <w:sz w:val="24"/>
          <w:szCs w:val="24"/>
        </w:rPr>
        <w:t>“</w:t>
      </w:r>
      <w:r w:rsidRPr="00E451BB">
        <w:rPr>
          <w:rFonts w:ascii="Times New Roman" w:hAnsi="Times New Roman" w:cs="Times New Roman"/>
          <w:sz w:val="24"/>
          <w:szCs w:val="24"/>
        </w:rPr>
        <w:t xml:space="preserve"> peatüki all.</w:t>
      </w:r>
    </w:p>
    <w:p w14:paraId="0801261F" w14:textId="77777777" w:rsidR="00E451BB" w:rsidRDefault="00E451BB" w:rsidP="00E451BB">
      <w:pPr>
        <w:spacing w:after="0" w:line="240" w:lineRule="auto"/>
        <w:rPr>
          <w:rFonts w:ascii="Times New Roman" w:hAnsi="Times New Roman" w:cs="Times New Roman"/>
          <w:b/>
          <w:bCs/>
          <w:sz w:val="24"/>
          <w:szCs w:val="24"/>
        </w:rPr>
      </w:pPr>
    </w:p>
    <w:p w14:paraId="62BE6C5A" w14:textId="0E204B9B" w:rsidR="00184565" w:rsidRPr="00E451BB" w:rsidRDefault="00184565" w:rsidP="00611C44">
      <w:pPr>
        <w:spacing w:after="0" w:line="240" w:lineRule="auto"/>
        <w:rPr>
          <w:rFonts w:ascii="Times New Roman" w:hAnsi="Times New Roman" w:cs="Times New Roman"/>
          <w:b/>
          <w:bCs/>
          <w:sz w:val="24"/>
          <w:szCs w:val="24"/>
        </w:rPr>
      </w:pPr>
      <w:r w:rsidRPr="00E451BB">
        <w:rPr>
          <w:rFonts w:ascii="Times New Roman" w:hAnsi="Times New Roman" w:cs="Times New Roman"/>
          <w:b/>
          <w:bCs/>
          <w:sz w:val="24"/>
          <w:szCs w:val="24"/>
        </w:rPr>
        <w:t>Töökoormus avalikule sektorile võib muutuda.</w:t>
      </w:r>
    </w:p>
    <w:p w14:paraId="3E4F9F1F" w14:textId="77777777" w:rsidR="00184565" w:rsidRPr="00E451BB" w:rsidRDefault="00184565" w:rsidP="00611C44">
      <w:pPr>
        <w:spacing w:after="0" w:line="240" w:lineRule="auto"/>
        <w:rPr>
          <w:rFonts w:ascii="Times New Roman" w:hAnsi="Times New Roman" w:cs="Times New Roman"/>
          <w:sz w:val="24"/>
          <w:szCs w:val="24"/>
        </w:rPr>
      </w:pPr>
      <w:r w:rsidRPr="00E451BB">
        <w:rPr>
          <w:rFonts w:ascii="Times New Roman" w:hAnsi="Times New Roman" w:cs="Times New Roman"/>
          <w:sz w:val="24"/>
          <w:szCs w:val="24"/>
        </w:rPr>
        <w:t>Riigiasutuste töökoormuse muutust on täpsemalt analüüsitud punktis „Mõju riigiasutuste ja kohaliku omavalitsuse asutuste korraldusele“.</w:t>
      </w:r>
    </w:p>
    <w:p w14:paraId="6DA1B79E" w14:textId="77777777" w:rsidR="007759D6" w:rsidRPr="00E451BB" w:rsidRDefault="007759D6" w:rsidP="00E451BB">
      <w:pPr>
        <w:spacing w:after="0" w:line="240" w:lineRule="auto"/>
        <w:jc w:val="both"/>
        <w:rPr>
          <w:rFonts w:ascii="Times New Roman" w:hAnsi="Times New Roman" w:cs="Times New Roman"/>
          <w:sz w:val="24"/>
          <w:szCs w:val="24"/>
        </w:rPr>
      </w:pPr>
    </w:p>
    <w:p w14:paraId="700E15A4" w14:textId="77777777" w:rsidR="007759D6" w:rsidRPr="00E451BB" w:rsidRDefault="007759D6" w:rsidP="00E451BB">
      <w:p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Andmekaitsealane mõjuhinnang</w:t>
      </w:r>
    </w:p>
    <w:p w14:paraId="5F3EC6F5" w14:textId="708D4862" w:rsidR="007759D6" w:rsidRPr="00E451BB" w:rsidRDefault="00681EA0" w:rsidP="00E451BB">
      <w:pPr>
        <w:spacing w:after="0" w:line="240" w:lineRule="auto"/>
        <w:jc w:val="both"/>
        <w:rPr>
          <w:rFonts w:ascii="Times New Roman" w:hAnsi="Times New Roman" w:cs="Times New Roman"/>
          <w:sz w:val="24"/>
          <w:szCs w:val="24"/>
        </w:rPr>
      </w:pPr>
      <w:r w:rsidRPr="00681EA0">
        <w:rPr>
          <w:rFonts w:ascii="Times New Roman" w:hAnsi="Times New Roman" w:cs="Times New Roman"/>
          <w:sz w:val="24"/>
          <w:szCs w:val="24"/>
        </w:rPr>
        <w:t xml:space="preserve">Eelnõu </w:t>
      </w:r>
      <w:r>
        <w:rPr>
          <w:rFonts w:ascii="Times New Roman" w:hAnsi="Times New Roman" w:cs="Times New Roman"/>
          <w:sz w:val="24"/>
          <w:szCs w:val="24"/>
        </w:rPr>
        <w:t xml:space="preserve">muudatused – nimistuvälise teenindamisega ning </w:t>
      </w:r>
      <w:r w:rsidRPr="00681EA0">
        <w:rPr>
          <w:rFonts w:ascii="Times New Roman" w:hAnsi="Times New Roman" w:cs="Times New Roman"/>
          <w:sz w:val="24"/>
          <w:szCs w:val="24"/>
        </w:rPr>
        <w:t>nimistu asendamise perioodi pikendamine ning ajutiseks asendajaks lisaks tervisekeskusele järgmise valikuna perearstiabi osutava juriidilise isiku lubamine</w:t>
      </w:r>
      <w:r>
        <w:rPr>
          <w:rFonts w:ascii="Times New Roman" w:hAnsi="Times New Roman" w:cs="Times New Roman"/>
          <w:sz w:val="24"/>
          <w:szCs w:val="24"/>
        </w:rPr>
        <w:t xml:space="preserve"> –  on </w:t>
      </w:r>
      <w:r w:rsidRPr="00681EA0">
        <w:rPr>
          <w:rFonts w:ascii="Times New Roman" w:hAnsi="Times New Roman" w:cs="Times New Roman"/>
          <w:sz w:val="24"/>
          <w:szCs w:val="24"/>
        </w:rPr>
        <w:t xml:space="preserve">seotud isikuandmete töötlemisega isikuandmete kaitse </w:t>
      </w:r>
      <w:proofErr w:type="spellStart"/>
      <w:r w:rsidRPr="00681EA0">
        <w:rPr>
          <w:rFonts w:ascii="Times New Roman" w:hAnsi="Times New Roman" w:cs="Times New Roman"/>
          <w:sz w:val="24"/>
          <w:szCs w:val="24"/>
        </w:rPr>
        <w:t>üldmääruse</w:t>
      </w:r>
      <w:proofErr w:type="spellEnd"/>
      <w:r w:rsidRPr="00681EA0">
        <w:rPr>
          <w:rFonts w:ascii="Times New Roman" w:hAnsi="Times New Roman" w:cs="Times New Roman"/>
          <w:sz w:val="24"/>
          <w:szCs w:val="24"/>
        </w:rPr>
        <w:t xml:space="preserve"> tähenduses</w:t>
      </w:r>
      <w:r w:rsidR="001A1DF7">
        <w:rPr>
          <w:rFonts w:ascii="Times New Roman" w:hAnsi="Times New Roman" w:cs="Times New Roman"/>
          <w:sz w:val="24"/>
          <w:szCs w:val="24"/>
        </w:rPr>
        <w:t xml:space="preserve">. </w:t>
      </w:r>
      <w:r w:rsidR="001A1DF7" w:rsidRPr="001A1DF7">
        <w:rPr>
          <w:rFonts w:ascii="Times New Roman" w:hAnsi="Times New Roman" w:cs="Times New Roman"/>
          <w:sz w:val="24"/>
          <w:szCs w:val="24"/>
        </w:rPr>
        <w:t xml:space="preserve">Andmekaitsealase mõjuhinnangu tegemisel lähtuti sellest, et juba praegu töödeldakse </w:t>
      </w:r>
      <w:r w:rsidR="001A1DF7">
        <w:rPr>
          <w:rFonts w:ascii="Times New Roman" w:hAnsi="Times New Roman" w:cs="Times New Roman"/>
          <w:sz w:val="24"/>
          <w:szCs w:val="24"/>
        </w:rPr>
        <w:t xml:space="preserve"> </w:t>
      </w:r>
      <w:proofErr w:type="spellStart"/>
      <w:r w:rsidR="001A1DF7" w:rsidRPr="001A1DF7">
        <w:rPr>
          <w:rFonts w:ascii="Times New Roman" w:hAnsi="Times New Roman" w:cs="Times New Roman"/>
          <w:sz w:val="24"/>
          <w:szCs w:val="24"/>
        </w:rPr>
        <w:t>isikuandmetekaitse</w:t>
      </w:r>
      <w:proofErr w:type="spellEnd"/>
      <w:r w:rsidR="001A1DF7" w:rsidRPr="001A1DF7">
        <w:rPr>
          <w:rFonts w:ascii="Times New Roman" w:hAnsi="Times New Roman" w:cs="Times New Roman"/>
          <w:sz w:val="24"/>
          <w:szCs w:val="24"/>
        </w:rPr>
        <w:t xml:space="preserve"> </w:t>
      </w:r>
      <w:proofErr w:type="spellStart"/>
      <w:r w:rsidR="001A1DF7" w:rsidRPr="001A1DF7">
        <w:rPr>
          <w:rFonts w:ascii="Times New Roman" w:hAnsi="Times New Roman" w:cs="Times New Roman"/>
          <w:sz w:val="24"/>
          <w:szCs w:val="24"/>
        </w:rPr>
        <w:t>üldmääruse</w:t>
      </w:r>
      <w:proofErr w:type="spellEnd"/>
      <w:r w:rsidR="001A1DF7" w:rsidRPr="001A1DF7">
        <w:rPr>
          <w:rFonts w:ascii="Times New Roman" w:hAnsi="Times New Roman" w:cs="Times New Roman"/>
          <w:sz w:val="24"/>
          <w:szCs w:val="24"/>
        </w:rPr>
        <w:t xml:space="preserve"> tähenduses isikuandmeid ning andmeesitajad ja haigekassa rakendavad juba</w:t>
      </w:r>
      <w:r w:rsidR="001A1DF7">
        <w:rPr>
          <w:rFonts w:ascii="Times New Roman" w:hAnsi="Times New Roman" w:cs="Times New Roman"/>
          <w:sz w:val="24"/>
          <w:szCs w:val="24"/>
        </w:rPr>
        <w:t xml:space="preserve"> </w:t>
      </w:r>
      <w:r w:rsidR="001A1DF7" w:rsidRPr="001A1DF7">
        <w:rPr>
          <w:rFonts w:ascii="Times New Roman" w:hAnsi="Times New Roman" w:cs="Times New Roman"/>
          <w:sz w:val="24"/>
          <w:szCs w:val="24"/>
        </w:rPr>
        <w:t>praegu kõiki kehtivaid isikuandmetega seotud nõudeid. Eelnõu muudatusega laieneb perearsti</w:t>
      </w:r>
      <w:r w:rsidR="001A1DF7">
        <w:rPr>
          <w:rFonts w:ascii="Times New Roman" w:hAnsi="Times New Roman" w:cs="Times New Roman"/>
          <w:sz w:val="24"/>
          <w:szCs w:val="24"/>
        </w:rPr>
        <w:t xml:space="preserve"> poole teenindavate inimeste (nimistuvälised) ning nimistusse kuuluvate inimessi teenindavat isikute (perearstiabi osutav juriidiline isiku) </w:t>
      </w:r>
      <w:r w:rsidR="001A1DF7" w:rsidRPr="001A1DF7">
        <w:rPr>
          <w:rFonts w:ascii="Times New Roman" w:hAnsi="Times New Roman" w:cs="Times New Roman"/>
          <w:sz w:val="24"/>
          <w:szCs w:val="24"/>
        </w:rPr>
        <w:t>ring, millistes tegevustes juba</w:t>
      </w:r>
      <w:r w:rsidR="001A1DF7">
        <w:rPr>
          <w:rFonts w:ascii="Times New Roman" w:hAnsi="Times New Roman" w:cs="Times New Roman"/>
          <w:sz w:val="24"/>
          <w:szCs w:val="24"/>
        </w:rPr>
        <w:t xml:space="preserve"> </w:t>
      </w:r>
      <w:r w:rsidR="001A1DF7" w:rsidRPr="001A1DF7">
        <w:rPr>
          <w:rFonts w:ascii="Times New Roman" w:hAnsi="Times New Roman" w:cs="Times New Roman"/>
          <w:sz w:val="24"/>
          <w:szCs w:val="24"/>
        </w:rPr>
        <w:t>täna rakendatakse isikuandmete kaitse nõudeid. Seega ei ole muudatusel olulist mõju isikuandmete</w:t>
      </w:r>
      <w:r w:rsidR="001A1DF7">
        <w:rPr>
          <w:rFonts w:ascii="Times New Roman" w:hAnsi="Times New Roman" w:cs="Times New Roman"/>
          <w:sz w:val="24"/>
          <w:szCs w:val="24"/>
        </w:rPr>
        <w:t xml:space="preserve"> </w:t>
      </w:r>
      <w:r w:rsidR="001A1DF7" w:rsidRPr="001A1DF7">
        <w:rPr>
          <w:rFonts w:ascii="Times New Roman" w:hAnsi="Times New Roman" w:cs="Times New Roman"/>
          <w:sz w:val="24"/>
          <w:szCs w:val="24"/>
        </w:rPr>
        <w:t>töötlusele. Kehtima jäävad samad turvameetmed ja ohuhinnangud.</w:t>
      </w:r>
      <w:r w:rsidR="001A1DF7" w:rsidRPr="001A1DF7">
        <w:rPr>
          <w:rFonts w:ascii="Times New Roman" w:hAnsi="Times New Roman" w:cs="Times New Roman"/>
          <w:sz w:val="24"/>
          <w:szCs w:val="24"/>
        </w:rPr>
        <w:cr/>
      </w:r>
    </w:p>
    <w:p w14:paraId="06639C5E" w14:textId="77777777" w:rsidR="007759D6" w:rsidRPr="00E451BB" w:rsidRDefault="007759D6" w:rsidP="00AE5562">
      <w:pPr>
        <w:pStyle w:val="Loendilik"/>
        <w:numPr>
          <w:ilvl w:val="0"/>
          <w:numId w:val="2"/>
        </w:num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Seaduse rakendamisega seotud riigi ja kohaliku omavalitsuse tegevused, eeldatavad kulud ja tulud</w:t>
      </w:r>
    </w:p>
    <w:p w14:paraId="1206E59D" w14:textId="77777777" w:rsidR="00C26AA5" w:rsidRPr="00E451BB" w:rsidRDefault="00C26AA5" w:rsidP="00AE5562">
      <w:pPr>
        <w:spacing w:after="0" w:line="240" w:lineRule="auto"/>
        <w:jc w:val="both"/>
        <w:rPr>
          <w:rFonts w:ascii="Times New Roman" w:hAnsi="Times New Roman" w:cs="Times New Roman"/>
          <w:bCs/>
          <w:sz w:val="24"/>
          <w:szCs w:val="24"/>
        </w:rPr>
      </w:pPr>
    </w:p>
    <w:p w14:paraId="1EBFD26E" w14:textId="77777777" w:rsidR="00E66B22" w:rsidRDefault="00E66B22" w:rsidP="00AE556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Rahaline mõju kaasneb järgnevate seaduste muudatustega:</w:t>
      </w:r>
    </w:p>
    <w:p w14:paraId="3FF89B14" w14:textId="77777777" w:rsidR="00E66B22" w:rsidRPr="00E451BB" w:rsidRDefault="00E66B22" w:rsidP="00AE5562">
      <w:pPr>
        <w:spacing w:after="0" w:line="240" w:lineRule="auto"/>
        <w:jc w:val="both"/>
        <w:rPr>
          <w:rFonts w:ascii="Times New Roman" w:hAnsi="Times New Roman" w:cs="Times New Roman"/>
          <w:bCs/>
          <w:sz w:val="24"/>
          <w:szCs w:val="24"/>
        </w:rPr>
      </w:pPr>
    </w:p>
    <w:p w14:paraId="3F62354B" w14:textId="3B25B837" w:rsidR="00E66B22" w:rsidRDefault="00E66B22" w:rsidP="00AE5562">
      <w:pPr>
        <w:pStyle w:val="Loendilik"/>
        <w:spacing w:after="0" w:line="240" w:lineRule="auto"/>
        <w:ind w:left="360" w:hanging="360"/>
        <w:rPr>
          <w:rFonts w:ascii="Times New Roman" w:hAnsi="Times New Roman" w:cs="Times New Roman"/>
          <w:sz w:val="24"/>
          <w:szCs w:val="24"/>
          <w:u w:val="single"/>
        </w:rPr>
      </w:pPr>
      <w:r>
        <w:rPr>
          <w:rFonts w:ascii="Times New Roman" w:hAnsi="Times New Roman" w:cs="Times New Roman"/>
          <w:sz w:val="24"/>
          <w:szCs w:val="24"/>
          <w:u w:val="single"/>
        </w:rPr>
        <w:t xml:space="preserve">1) </w:t>
      </w:r>
      <w:r w:rsidRPr="00AB091D">
        <w:rPr>
          <w:rFonts w:ascii="Times New Roman" w:hAnsi="Times New Roman" w:cs="Times New Roman"/>
          <w:sz w:val="24"/>
          <w:szCs w:val="24"/>
          <w:u w:val="single"/>
        </w:rPr>
        <w:t>T</w:t>
      </w:r>
      <w:r w:rsidR="00AE5562">
        <w:rPr>
          <w:rFonts w:ascii="Times New Roman" w:hAnsi="Times New Roman" w:cs="Times New Roman"/>
          <w:sz w:val="24"/>
          <w:szCs w:val="24"/>
          <w:u w:val="single"/>
        </w:rPr>
        <w:t>TKS</w:t>
      </w:r>
      <w:r>
        <w:rPr>
          <w:rFonts w:ascii="Times New Roman" w:hAnsi="Times New Roman" w:cs="Times New Roman"/>
          <w:sz w:val="24"/>
          <w:szCs w:val="24"/>
          <w:u w:val="single"/>
        </w:rPr>
        <w:t xml:space="preserve"> muudatused</w:t>
      </w:r>
    </w:p>
    <w:p w14:paraId="7059FE37" w14:textId="77777777" w:rsidR="00AE5562" w:rsidRDefault="00AE5562" w:rsidP="00AE5562">
      <w:pPr>
        <w:pStyle w:val="Loendilik"/>
        <w:spacing w:after="0" w:line="240" w:lineRule="auto"/>
        <w:ind w:left="360" w:hanging="360"/>
        <w:rPr>
          <w:rFonts w:ascii="Times New Roman" w:hAnsi="Times New Roman" w:cs="Times New Roman"/>
          <w:sz w:val="24"/>
          <w:szCs w:val="24"/>
          <w:u w:val="single"/>
        </w:rPr>
      </w:pPr>
    </w:p>
    <w:p w14:paraId="35A34EB8" w14:textId="1DA2245E" w:rsidR="00E66B22" w:rsidRPr="00AE5562" w:rsidRDefault="00E66B22" w:rsidP="00AE5562">
      <w:pPr>
        <w:pStyle w:val="Loendilik"/>
        <w:spacing w:after="0" w:line="240" w:lineRule="auto"/>
        <w:ind w:left="360" w:hanging="360"/>
        <w:rPr>
          <w:rFonts w:ascii="Times New Roman" w:hAnsi="Times New Roman" w:cs="Times New Roman"/>
          <w:i/>
          <w:iCs/>
          <w:sz w:val="24"/>
          <w:szCs w:val="24"/>
        </w:rPr>
      </w:pPr>
      <w:r w:rsidRPr="00AE5562">
        <w:rPr>
          <w:rFonts w:ascii="Times New Roman" w:hAnsi="Times New Roman" w:cs="Times New Roman"/>
          <w:i/>
          <w:iCs/>
          <w:sz w:val="24"/>
          <w:szCs w:val="24"/>
        </w:rPr>
        <w:t>Nimistuväliste isikute teenindamise võimaluse loomine</w:t>
      </w:r>
    </w:p>
    <w:p w14:paraId="3E91A7E6" w14:textId="77777777" w:rsidR="00E66B22" w:rsidRDefault="00E66B22" w:rsidP="00AE5562">
      <w:pPr>
        <w:spacing w:after="0" w:line="240" w:lineRule="auto"/>
        <w:jc w:val="both"/>
        <w:rPr>
          <w:rFonts w:ascii="Times New Roman" w:hAnsi="Times New Roman" w:cs="Times New Roman"/>
          <w:bCs/>
          <w:sz w:val="24"/>
          <w:szCs w:val="24"/>
        </w:rPr>
      </w:pPr>
    </w:p>
    <w:p w14:paraId="550FC5D4" w14:textId="77777777" w:rsidR="00AE5562" w:rsidRPr="00E451BB" w:rsidRDefault="00AE5562" w:rsidP="00AE5562">
      <w:pPr>
        <w:spacing w:after="0" w:line="240" w:lineRule="auto"/>
        <w:jc w:val="both"/>
        <w:rPr>
          <w:rFonts w:ascii="Times New Roman" w:hAnsi="Times New Roman" w:cs="Times New Roman"/>
          <w:bCs/>
          <w:sz w:val="24"/>
          <w:szCs w:val="24"/>
        </w:rPr>
        <w:sectPr w:rsidR="00AE5562" w:rsidRPr="00E451BB">
          <w:type w:val="continuous"/>
          <w:pgSz w:w="11906" w:h="16838"/>
          <w:pgMar w:top="1418" w:right="680" w:bottom="1418" w:left="1701" w:header="680" w:footer="680" w:gutter="0"/>
          <w:cols w:space="708"/>
          <w:docGrid w:linePitch="360"/>
        </w:sectPr>
      </w:pPr>
    </w:p>
    <w:p w14:paraId="59253FD0" w14:textId="769CD7A0" w:rsidR="00E66B22" w:rsidRPr="00E451BB" w:rsidRDefault="00E66B22"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Tervisekassa eelarvele võib tekkida mõju, kui määruses täpsustatakse olukorrad täiendava teenuse osutamiseks ning </w:t>
      </w:r>
      <w:r w:rsidR="00AE5562">
        <w:rPr>
          <w:rFonts w:ascii="Times New Roman" w:hAnsi="Times New Roman" w:cs="Times New Roman"/>
          <w:sz w:val="24"/>
          <w:szCs w:val="24"/>
        </w:rPr>
        <w:t>TTL</w:t>
      </w:r>
      <w:r w:rsidRPr="00E451BB">
        <w:rPr>
          <w:rFonts w:ascii="Times New Roman" w:hAnsi="Times New Roman" w:cs="Times New Roman"/>
          <w:sz w:val="24"/>
          <w:szCs w:val="24"/>
        </w:rPr>
        <w:t xml:space="preserve"> sätestatakse selle tegevuse hinnad. Muudatuse mõte on tagada teenus olukordades, kui see muidu võiks katkeda, ehk üks tegevus asendub teisega. Muudatuse läbi võimaldatud tegevus võib olla kallim tavapärasest nimistu alusel tegutsemisest, kuid alternatiivid selles olukorras, kui nimistupõhiselt teenust tagada ei õnnestu, võiksid olla Tervisekassale veelgi suurema kuluga (näiteks abi osutamine erakorralise meditsiini osakondade kaudu).  </w:t>
      </w:r>
      <w:r>
        <w:rPr>
          <w:rFonts w:ascii="Times New Roman" w:hAnsi="Times New Roman" w:cs="Times New Roman"/>
          <w:sz w:val="24"/>
          <w:szCs w:val="24"/>
        </w:rPr>
        <w:t>Muudatustega kaasnevad kulud kaetakse vajadusel Tervisekassa eelarvest.</w:t>
      </w:r>
    </w:p>
    <w:p w14:paraId="050DFAB0" w14:textId="77777777" w:rsidR="00E66B22" w:rsidRPr="00E451BB" w:rsidRDefault="00E66B22" w:rsidP="00AE5562">
      <w:pPr>
        <w:spacing w:after="0" w:line="240" w:lineRule="auto"/>
        <w:jc w:val="both"/>
        <w:rPr>
          <w:rFonts w:ascii="Times New Roman" w:hAnsi="Times New Roman" w:cs="Times New Roman"/>
          <w:sz w:val="24"/>
          <w:szCs w:val="24"/>
        </w:rPr>
      </w:pPr>
    </w:p>
    <w:p w14:paraId="0456E98A" w14:textId="77777777" w:rsidR="00E66B22" w:rsidRPr="00AE5562" w:rsidRDefault="00E66B22" w:rsidP="00AE5562">
      <w:pPr>
        <w:spacing w:after="0" w:line="240" w:lineRule="auto"/>
        <w:jc w:val="both"/>
        <w:rPr>
          <w:rFonts w:ascii="Times New Roman" w:hAnsi="Times New Roman" w:cs="Times New Roman"/>
          <w:i/>
          <w:iCs/>
          <w:sz w:val="24"/>
          <w:szCs w:val="24"/>
        </w:rPr>
        <w:sectPr w:rsidR="00E66B22" w:rsidRPr="00AE5562">
          <w:type w:val="continuous"/>
          <w:pgSz w:w="11906" w:h="16838"/>
          <w:pgMar w:top="1418" w:right="680" w:bottom="1418" w:left="1701" w:header="680" w:footer="680" w:gutter="0"/>
          <w:cols w:space="708"/>
          <w:formProt w:val="0"/>
          <w:docGrid w:linePitch="360"/>
        </w:sectPr>
      </w:pPr>
      <w:r w:rsidRPr="00AE5562">
        <w:rPr>
          <w:rFonts w:ascii="Times New Roman" w:hAnsi="Times New Roman" w:cs="Times New Roman"/>
          <w:i/>
          <w:iCs/>
          <w:sz w:val="24"/>
          <w:szCs w:val="24"/>
        </w:rPr>
        <w:t>Tervisekeskuse defineerimine</w:t>
      </w:r>
    </w:p>
    <w:p w14:paraId="1549FE12" w14:textId="77777777" w:rsidR="00E66B22" w:rsidRPr="00E451BB" w:rsidRDefault="00E66B22" w:rsidP="00AE5562">
      <w:pPr>
        <w:spacing w:after="0" w:line="240" w:lineRule="auto"/>
        <w:jc w:val="both"/>
        <w:rPr>
          <w:rFonts w:ascii="Times New Roman" w:hAnsi="Times New Roman" w:cs="Times New Roman"/>
          <w:bCs/>
          <w:sz w:val="24"/>
          <w:szCs w:val="24"/>
        </w:rPr>
      </w:pPr>
    </w:p>
    <w:p w14:paraId="52A4AF16" w14:textId="77777777" w:rsidR="00E66B22" w:rsidRPr="00E451BB" w:rsidRDefault="00E66B22"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Kui määruses kehtestatakse täiendavaid nõudeid tervisekeskustele, siis võib kaasneda vajadus lisada </w:t>
      </w:r>
      <w:proofErr w:type="spellStart"/>
      <w:r w:rsidRPr="00E451BB">
        <w:rPr>
          <w:rFonts w:ascii="Times New Roman" w:hAnsi="Times New Roman" w:cs="Times New Roman"/>
          <w:sz w:val="24"/>
          <w:szCs w:val="24"/>
        </w:rPr>
        <w:t>TTLi</w:t>
      </w:r>
      <w:proofErr w:type="spellEnd"/>
      <w:r w:rsidRPr="00E451BB">
        <w:rPr>
          <w:rFonts w:ascii="Times New Roman" w:hAnsi="Times New Roman" w:cs="Times New Roman"/>
          <w:sz w:val="24"/>
          <w:szCs w:val="24"/>
        </w:rPr>
        <w:t xml:space="preserve"> uusi tegevusi. Näiteks kui mõnd tüüpi tervisekeskustel tekiks kohustus pakkuda täiendavaid vaimse tervise teenuseid, siis peaks Tervisekassa selle kulu katma. Mõju avaldub, kui muuta </w:t>
      </w:r>
      <w:proofErr w:type="spellStart"/>
      <w:r w:rsidRPr="00E451BB">
        <w:rPr>
          <w:rFonts w:ascii="Times New Roman" w:hAnsi="Times New Roman" w:cs="Times New Roman"/>
          <w:sz w:val="24"/>
          <w:szCs w:val="24"/>
        </w:rPr>
        <w:t>TTLi</w:t>
      </w:r>
      <w:proofErr w:type="spellEnd"/>
      <w:r w:rsidRPr="00E451BB">
        <w:rPr>
          <w:rFonts w:ascii="Times New Roman" w:hAnsi="Times New Roman" w:cs="Times New Roman"/>
          <w:sz w:val="24"/>
          <w:szCs w:val="24"/>
        </w:rPr>
        <w:t xml:space="preserve">. </w:t>
      </w:r>
      <w:r>
        <w:rPr>
          <w:rFonts w:ascii="Times New Roman" w:hAnsi="Times New Roman" w:cs="Times New Roman"/>
          <w:sz w:val="24"/>
          <w:szCs w:val="24"/>
        </w:rPr>
        <w:t>Muudatustega kaasnevad kulud kaetakse vajadusel Tervisekassa eelarvest.</w:t>
      </w:r>
    </w:p>
    <w:p w14:paraId="12DDC1D3" w14:textId="77777777" w:rsidR="00E66B22" w:rsidRPr="00E451BB" w:rsidRDefault="00E66B22" w:rsidP="00AE5562">
      <w:pPr>
        <w:spacing w:after="0" w:line="240" w:lineRule="auto"/>
        <w:jc w:val="both"/>
        <w:rPr>
          <w:rFonts w:ascii="Times New Roman" w:hAnsi="Times New Roman" w:cs="Times New Roman"/>
          <w:bCs/>
          <w:sz w:val="24"/>
          <w:szCs w:val="24"/>
        </w:rPr>
      </w:pPr>
    </w:p>
    <w:p w14:paraId="60618588" w14:textId="77777777" w:rsidR="00E66B22" w:rsidRPr="00AE5562" w:rsidRDefault="00E66B22" w:rsidP="00AE5562">
      <w:pPr>
        <w:spacing w:after="0" w:line="240" w:lineRule="auto"/>
        <w:jc w:val="both"/>
        <w:rPr>
          <w:rFonts w:ascii="Times New Roman" w:hAnsi="Times New Roman" w:cs="Times New Roman"/>
          <w:i/>
          <w:iCs/>
          <w:sz w:val="24"/>
          <w:szCs w:val="24"/>
        </w:rPr>
      </w:pPr>
      <w:r w:rsidRPr="00AE5562">
        <w:rPr>
          <w:rFonts w:ascii="Times New Roman" w:hAnsi="Times New Roman" w:cs="Times New Roman"/>
          <w:i/>
          <w:iCs/>
          <w:sz w:val="24"/>
          <w:szCs w:val="24"/>
        </w:rPr>
        <w:t>Perearsti asendamist puudutavad muudatused</w:t>
      </w:r>
    </w:p>
    <w:p w14:paraId="184C8FFF" w14:textId="77777777" w:rsidR="00E66B22" w:rsidRPr="00E451BB" w:rsidRDefault="00E66B22" w:rsidP="00AE5562">
      <w:pPr>
        <w:spacing w:after="0" w:line="240" w:lineRule="auto"/>
        <w:jc w:val="both"/>
        <w:rPr>
          <w:rFonts w:ascii="Times New Roman" w:hAnsi="Times New Roman" w:cs="Times New Roman"/>
          <w:sz w:val="24"/>
          <w:szCs w:val="24"/>
        </w:rPr>
      </w:pPr>
    </w:p>
    <w:p w14:paraId="4C3CD818" w14:textId="77777777" w:rsidR="00E66B22" w:rsidRPr="00E451BB" w:rsidRDefault="00E66B22"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Muudatus võimaldab paindlikumalt kasutada praegust rahastamise põhimõtet, pakkudes üldarstiabi teenust nimistu alusel.</w:t>
      </w:r>
      <w:r w:rsidRPr="00813176">
        <w:rPr>
          <w:rFonts w:ascii="Times New Roman" w:hAnsi="Times New Roman" w:cs="Times New Roman"/>
          <w:sz w:val="24"/>
          <w:szCs w:val="24"/>
        </w:rPr>
        <w:t xml:space="preserve"> </w:t>
      </w:r>
      <w:r>
        <w:rPr>
          <w:rFonts w:ascii="Times New Roman" w:hAnsi="Times New Roman" w:cs="Times New Roman"/>
          <w:sz w:val="24"/>
          <w:szCs w:val="24"/>
        </w:rPr>
        <w:t>Muudatustega kaasnevad kulud kaetakse vajadusel Tervisekassa eelarvest.</w:t>
      </w:r>
    </w:p>
    <w:p w14:paraId="553ADBDF" w14:textId="77777777" w:rsidR="00E66B22" w:rsidRPr="00E451BB" w:rsidRDefault="00E66B22" w:rsidP="00AE5562">
      <w:pPr>
        <w:spacing w:after="0" w:line="240" w:lineRule="auto"/>
        <w:jc w:val="both"/>
        <w:rPr>
          <w:rFonts w:ascii="Times New Roman" w:hAnsi="Times New Roman" w:cs="Times New Roman"/>
          <w:bCs/>
          <w:sz w:val="24"/>
          <w:szCs w:val="24"/>
        </w:rPr>
      </w:pPr>
    </w:p>
    <w:p w14:paraId="4E11DAF8" w14:textId="07968404" w:rsidR="00E66B22" w:rsidRPr="00E451BB" w:rsidRDefault="00E66B22" w:rsidP="00AE5562">
      <w:pPr>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2) </w:t>
      </w:r>
      <w:proofErr w:type="spellStart"/>
      <w:r w:rsidRPr="00E451BB">
        <w:rPr>
          <w:rFonts w:ascii="Times New Roman" w:hAnsi="Times New Roman" w:cs="Times New Roman"/>
          <w:sz w:val="24"/>
          <w:szCs w:val="24"/>
          <w:u w:val="single"/>
        </w:rPr>
        <w:t>Rav</w:t>
      </w:r>
      <w:r w:rsidR="00AE5562">
        <w:rPr>
          <w:rFonts w:ascii="Times New Roman" w:hAnsi="Times New Roman" w:cs="Times New Roman"/>
          <w:sz w:val="24"/>
          <w:szCs w:val="24"/>
          <w:u w:val="single"/>
        </w:rPr>
        <w:t>S</w:t>
      </w:r>
      <w:proofErr w:type="spellEnd"/>
      <w:r w:rsidRPr="00E451BB">
        <w:rPr>
          <w:rFonts w:ascii="Times New Roman" w:hAnsi="Times New Roman" w:cs="Times New Roman"/>
          <w:sz w:val="24"/>
          <w:szCs w:val="24"/>
          <w:u w:val="single"/>
        </w:rPr>
        <w:t xml:space="preserve"> muu</w:t>
      </w:r>
      <w:r>
        <w:rPr>
          <w:rFonts w:ascii="Times New Roman" w:hAnsi="Times New Roman" w:cs="Times New Roman"/>
          <w:sz w:val="24"/>
          <w:szCs w:val="24"/>
          <w:u w:val="single"/>
        </w:rPr>
        <w:t>datused</w:t>
      </w:r>
    </w:p>
    <w:p w14:paraId="1E0A3795" w14:textId="77777777" w:rsidR="00E66B22" w:rsidRPr="00E451BB" w:rsidRDefault="00E66B22" w:rsidP="00AE5562">
      <w:pPr>
        <w:spacing w:after="0" w:line="240" w:lineRule="auto"/>
        <w:jc w:val="both"/>
        <w:rPr>
          <w:rFonts w:ascii="Times New Roman" w:hAnsi="Times New Roman" w:cs="Times New Roman"/>
          <w:bCs/>
          <w:sz w:val="24"/>
          <w:szCs w:val="24"/>
        </w:rPr>
      </w:pPr>
    </w:p>
    <w:p w14:paraId="090320A8" w14:textId="77777777" w:rsidR="00E66B22" w:rsidRDefault="00E66B22" w:rsidP="00AE55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Pr="0052124D">
        <w:rPr>
          <w:rFonts w:ascii="Times New Roman" w:hAnsi="Times New Roman" w:cs="Times New Roman"/>
          <w:sz w:val="24"/>
          <w:szCs w:val="24"/>
        </w:rPr>
        <w:t xml:space="preserve">avimite kaalutud keskmise </w:t>
      </w:r>
      <w:proofErr w:type="spellStart"/>
      <w:r w:rsidRPr="0052124D">
        <w:rPr>
          <w:rFonts w:ascii="Times New Roman" w:hAnsi="Times New Roman" w:cs="Times New Roman"/>
          <w:sz w:val="24"/>
          <w:szCs w:val="24"/>
        </w:rPr>
        <w:t>juurdehindluse</w:t>
      </w:r>
      <w:proofErr w:type="spellEnd"/>
      <w:r w:rsidRPr="0052124D">
        <w:rPr>
          <w:rFonts w:ascii="Times New Roman" w:hAnsi="Times New Roman" w:cs="Times New Roman"/>
          <w:sz w:val="24"/>
          <w:szCs w:val="24"/>
        </w:rPr>
        <w:t xml:space="preserve"> andmete kogumi</w:t>
      </w:r>
      <w:r>
        <w:rPr>
          <w:rFonts w:ascii="Times New Roman" w:hAnsi="Times New Roman" w:cs="Times New Roman"/>
          <w:sz w:val="24"/>
          <w:szCs w:val="24"/>
        </w:rPr>
        <w:t>s</w:t>
      </w:r>
      <w:r w:rsidRPr="0052124D">
        <w:rPr>
          <w:rFonts w:ascii="Times New Roman" w:hAnsi="Times New Roman" w:cs="Times New Roman"/>
          <w:sz w:val="24"/>
          <w:szCs w:val="24"/>
        </w:rPr>
        <w:t xml:space="preserve">e ja analüüsimise kohustus </w:t>
      </w:r>
      <w:r>
        <w:rPr>
          <w:rFonts w:ascii="Times New Roman" w:hAnsi="Times New Roman" w:cs="Times New Roman"/>
          <w:sz w:val="24"/>
          <w:szCs w:val="24"/>
        </w:rPr>
        <w:t xml:space="preserve">läheb Sotsiaalministeeriumist üle </w:t>
      </w:r>
      <w:r w:rsidRPr="0052124D">
        <w:rPr>
          <w:rFonts w:ascii="Times New Roman" w:hAnsi="Times New Roman" w:cs="Times New Roman"/>
          <w:sz w:val="24"/>
          <w:szCs w:val="24"/>
        </w:rPr>
        <w:t>Ravimiametile</w:t>
      </w:r>
      <w:r>
        <w:rPr>
          <w:rFonts w:ascii="Times New Roman" w:hAnsi="Times New Roman" w:cs="Times New Roman"/>
          <w:sz w:val="24"/>
          <w:szCs w:val="24"/>
        </w:rPr>
        <w:t>. Tegevust hakkab rahastama Ravimiamet.</w:t>
      </w:r>
    </w:p>
    <w:p w14:paraId="5808721F" w14:textId="77777777" w:rsidR="00E66B22" w:rsidRDefault="00E66B22" w:rsidP="00AE5562">
      <w:pPr>
        <w:spacing w:after="0" w:line="240" w:lineRule="auto"/>
        <w:jc w:val="both"/>
        <w:rPr>
          <w:rFonts w:ascii="Times New Roman" w:hAnsi="Times New Roman" w:cs="Times New Roman"/>
          <w:sz w:val="24"/>
          <w:szCs w:val="24"/>
        </w:rPr>
      </w:pPr>
    </w:p>
    <w:p w14:paraId="570EE5BA" w14:textId="5C14DAD2" w:rsidR="00E66B22" w:rsidRPr="00AB091D" w:rsidRDefault="00E66B22" w:rsidP="00AE55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Pr="00AB091D">
        <w:rPr>
          <w:rFonts w:ascii="Times New Roman" w:hAnsi="Times New Roman" w:cs="Times New Roman"/>
          <w:bCs/>
          <w:sz w:val="24"/>
          <w:szCs w:val="24"/>
          <w:u w:val="single"/>
        </w:rPr>
        <w:t>R</w:t>
      </w:r>
      <w:r w:rsidR="00AE5562">
        <w:rPr>
          <w:rFonts w:ascii="Times New Roman" w:hAnsi="Times New Roman" w:cs="Times New Roman"/>
          <w:bCs/>
          <w:sz w:val="24"/>
          <w:szCs w:val="24"/>
          <w:u w:val="single"/>
        </w:rPr>
        <w:t xml:space="preserve">LS </w:t>
      </w:r>
      <w:r w:rsidRPr="00AB091D">
        <w:rPr>
          <w:rFonts w:ascii="Times New Roman" w:hAnsi="Times New Roman" w:cs="Times New Roman"/>
          <w:bCs/>
          <w:sz w:val="24"/>
          <w:szCs w:val="24"/>
          <w:u w:val="single"/>
        </w:rPr>
        <w:t xml:space="preserve">ja </w:t>
      </w:r>
      <w:proofErr w:type="spellStart"/>
      <w:r w:rsidR="00AE5562">
        <w:rPr>
          <w:rFonts w:ascii="Times New Roman" w:hAnsi="Times New Roman" w:cs="Times New Roman"/>
          <w:bCs/>
          <w:sz w:val="24"/>
          <w:szCs w:val="24"/>
          <w:u w:val="single"/>
        </w:rPr>
        <w:t>T</w:t>
      </w:r>
      <w:r w:rsidRPr="00AB091D">
        <w:rPr>
          <w:rFonts w:ascii="Times New Roman" w:hAnsi="Times New Roman" w:cs="Times New Roman"/>
          <w:bCs/>
          <w:sz w:val="24"/>
          <w:szCs w:val="24"/>
          <w:u w:val="single"/>
        </w:rPr>
        <w:t>ub</w:t>
      </w:r>
      <w:r w:rsidR="00AE5562">
        <w:rPr>
          <w:rFonts w:ascii="Times New Roman" w:hAnsi="Times New Roman" w:cs="Times New Roman"/>
          <w:bCs/>
          <w:sz w:val="24"/>
          <w:szCs w:val="24"/>
          <w:u w:val="single"/>
        </w:rPr>
        <w:t>S</w:t>
      </w:r>
      <w:proofErr w:type="spellEnd"/>
      <w:r w:rsidRPr="00AB091D">
        <w:rPr>
          <w:rFonts w:ascii="Times New Roman" w:hAnsi="Times New Roman" w:cs="Times New Roman"/>
          <w:bCs/>
          <w:sz w:val="24"/>
          <w:szCs w:val="24"/>
          <w:u w:val="single"/>
        </w:rPr>
        <w:t xml:space="preserve"> muudatused</w:t>
      </w:r>
    </w:p>
    <w:p w14:paraId="719001EF" w14:textId="77777777" w:rsidR="00E66B22" w:rsidRPr="00E451BB" w:rsidRDefault="00E66B22" w:rsidP="00AE5562">
      <w:pPr>
        <w:spacing w:after="0" w:line="240" w:lineRule="auto"/>
        <w:jc w:val="both"/>
        <w:rPr>
          <w:rFonts w:ascii="Times New Roman" w:hAnsi="Times New Roman" w:cs="Times New Roman"/>
          <w:bCs/>
          <w:sz w:val="24"/>
          <w:szCs w:val="24"/>
        </w:rPr>
      </w:pPr>
    </w:p>
    <w:p w14:paraId="3CA72735" w14:textId="1D23D7B2" w:rsidR="00E66B22" w:rsidRPr="00E451BB" w:rsidRDefault="00E66B22" w:rsidP="00AE55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Pr="00E451BB">
        <w:rPr>
          <w:rFonts w:ascii="Times New Roman" w:hAnsi="Times New Roman" w:cs="Times New Roman"/>
          <w:sz w:val="24"/>
          <w:szCs w:val="24"/>
        </w:rPr>
        <w:t xml:space="preserve">iigilõivude </w:t>
      </w:r>
      <w:r>
        <w:rPr>
          <w:rFonts w:ascii="Times New Roman" w:hAnsi="Times New Roman" w:cs="Times New Roman"/>
          <w:sz w:val="24"/>
          <w:szCs w:val="24"/>
        </w:rPr>
        <w:t xml:space="preserve">ja tasude </w:t>
      </w:r>
      <w:r w:rsidRPr="00E451BB">
        <w:rPr>
          <w:rFonts w:ascii="Times New Roman" w:hAnsi="Times New Roman" w:cs="Times New Roman"/>
          <w:sz w:val="24"/>
          <w:szCs w:val="24"/>
        </w:rPr>
        <w:t xml:space="preserve">mõju on </w:t>
      </w:r>
      <w:r>
        <w:rPr>
          <w:rFonts w:ascii="Times New Roman" w:hAnsi="Times New Roman" w:cs="Times New Roman"/>
          <w:sz w:val="24"/>
          <w:szCs w:val="24"/>
        </w:rPr>
        <w:t>väheoluline</w:t>
      </w:r>
      <w:r w:rsidRPr="00E451BB">
        <w:rPr>
          <w:rFonts w:ascii="Times New Roman" w:hAnsi="Times New Roman" w:cs="Times New Roman"/>
          <w:sz w:val="24"/>
          <w:szCs w:val="24"/>
        </w:rPr>
        <w:t>. Riigieelarve tulud suurenevad, kuna sama</w:t>
      </w:r>
      <w:r>
        <w:rPr>
          <w:rFonts w:ascii="Times New Roman" w:hAnsi="Times New Roman" w:cs="Times New Roman"/>
          <w:sz w:val="24"/>
          <w:szCs w:val="24"/>
        </w:rPr>
        <w:t>de</w:t>
      </w:r>
      <w:r w:rsidRPr="00E451BB">
        <w:rPr>
          <w:rFonts w:ascii="Times New Roman" w:hAnsi="Times New Roman" w:cs="Times New Roman"/>
          <w:sz w:val="24"/>
          <w:szCs w:val="24"/>
        </w:rPr>
        <w:t xml:space="preserve"> tegevus</w:t>
      </w:r>
      <w:r>
        <w:rPr>
          <w:rFonts w:ascii="Times New Roman" w:hAnsi="Times New Roman" w:cs="Times New Roman"/>
          <w:sz w:val="24"/>
          <w:szCs w:val="24"/>
        </w:rPr>
        <w:t>t</w:t>
      </w:r>
      <w:r w:rsidRPr="00E451BB">
        <w:rPr>
          <w:rFonts w:ascii="Times New Roman" w:hAnsi="Times New Roman" w:cs="Times New Roman"/>
          <w:sz w:val="24"/>
          <w:szCs w:val="24"/>
        </w:rPr>
        <w:t xml:space="preserve">e eest pole varem riigilõivu küsitud. </w:t>
      </w:r>
      <w:proofErr w:type="spellStart"/>
      <w:r w:rsidRPr="00E451BB">
        <w:rPr>
          <w:rFonts w:ascii="Times New Roman" w:hAnsi="Times New Roman" w:cs="Times New Roman"/>
          <w:sz w:val="24"/>
          <w:szCs w:val="24"/>
        </w:rPr>
        <w:t>Tub</w:t>
      </w:r>
      <w:r w:rsidR="009A0E33">
        <w:rPr>
          <w:rFonts w:ascii="Times New Roman" w:hAnsi="Times New Roman" w:cs="Times New Roman"/>
          <w:sz w:val="24"/>
          <w:szCs w:val="24"/>
        </w:rPr>
        <w:t>S-</w:t>
      </w:r>
      <w:r w:rsidRPr="00E451BB">
        <w:rPr>
          <w:rFonts w:ascii="Times New Roman" w:hAnsi="Times New Roman" w:cs="Times New Roman"/>
          <w:sz w:val="24"/>
          <w:szCs w:val="24"/>
        </w:rPr>
        <w:t>ga</w:t>
      </w:r>
      <w:proofErr w:type="spellEnd"/>
      <w:r w:rsidRPr="00E451BB">
        <w:rPr>
          <w:rFonts w:ascii="Times New Roman" w:hAnsi="Times New Roman" w:cs="Times New Roman"/>
          <w:sz w:val="24"/>
          <w:szCs w:val="24"/>
        </w:rPr>
        <w:t xml:space="preserve"> seonduvalt samuti tulud riigieelarvesse ja T</w:t>
      </w:r>
      <w:r w:rsidR="00AE5562">
        <w:rPr>
          <w:rFonts w:ascii="Times New Roman" w:hAnsi="Times New Roman" w:cs="Times New Roman"/>
          <w:sz w:val="24"/>
          <w:szCs w:val="24"/>
        </w:rPr>
        <w:t>A-</w:t>
      </w:r>
      <w:r w:rsidRPr="00E451BB">
        <w:rPr>
          <w:rFonts w:ascii="Times New Roman" w:hAnsi="Times New Roman" w:cs="Times New Roman"/>
          <w:sz w:val="24"/>
          <w:szCs w:val="24"/>
        </w:rPr>
        <w:t xml:space="preserve">le suurenevad või väheneb </w:t>
      </w:r>
      <w:r w:rsidR="00AE5562">
        <w:rPr>
          <w:rFonts w:ascii="Times New Roman" w:hAnsi="Times New Roman" w:cs="Times New Roman"/>
          <w:sz w:val="24"/>
          <w:szCs w:val="24"/>
        </w:rPr>
        <w:t>TA</w:t>
      </w:r>
      <w:r w:rsidRPr="00E451BB">
        <w:rPr>
          <w:rFonts w:ascii="Times New Roman" w:hAnsi="Times New Roman" w:cs="Times New Roman"/>
          <w:sz w:val="24"/>
          <w:szCs w:val="24"/>
        </w:rPr>
        <w:t xml:space="preserve"> töömaht. </w:t>
      </w:r>
    </w:p>
    <w:p w14:paraId="7397FFFB" w14:textId="77777777" w:rsidR="00E66B22" w:rsidRPr="00E451BB" w:rsidRDefault="00E66B22" w:rsidP="00AE5562">
      <w:pPr>
        <w:spacing w:after="0" w:line="240" w:lineRule="auto"/>
        <w:jc w:val="both"/>
        <w:rPr>
          <w:rFonts w:ascii="Times New Roman" w:hAnsi="Times New Roman" w:cs="Times New Roman"/>
          <w:sz w:val="24"/>
          <w:szCs w:val="24"/>
        </w:rPr>
      </w:pPr>
    </w:p>
    <w:p w14:paraId="29443752" w14:textId="3B4C0E82" w:rsidR="00E66B22" w:rsidRPr="00E451BB" w:rsidRDefault="00E66B22" w:rsidP="00AE5562">
      <w:pPr>
        <w:spacing w:after="0" w:line="240" w:lineRule="auto"/>
        <w:jc w:val="both"/>
        <w:rPr>
          <w:rFonts w:ascii="Times New Roman" w:hAnsi="Times New Roman" w:cs="Times New Roman"/>
          <w:sz w:val="24"/>
          <w:szCs w:val="24"/>
        </w:rPr>
      </w:pPr>
      <w:r w:rsidRPr="00E451BB">
        <w:rPr>
          <w:rFonts w:ascii="Times New Roman" w:hAnsi="Times New Roman" w:cs="Times New Roman"/>
          <w:sz w:val="24"/>
          <w:szCs w:val="24"/>
        </w:rPr>
        <w:t xml:space="preserve">Tubakatoodete ja tubakatoodetega seonduvate toodete teavitamisi on aastas ligikaudu 12 000, teavituste muutmisi ja täiendusi 4 000 kuni 5 000, müügimahtudest teavitatakse ligikudu 4 000 toote puhul. Seega võib eeldada, et tegelikult on aktiivselt turul 4 000 toodet. Toodete teavitamise eest riigilõivu ja </w:t>
      </w:r>
      <w:r w:rsidR="00AE5562" w:rsidRPr="00E451BB">
        <w:rPr>
          <w:rFonts w:ascii="Times New Roman" w:hAnsi="Times New Roman" w:cs="Times New Roman"/>
          <w:sz w:val="24"/>
          <w:szCs w:val="24"/>
        </w:rPr>
        <w:t xml:space="preserve">hindamise </w:t>
      </w:r>
      <w:r w:rsidR="00AE5562">
        <w:rPr>
          <w:rFonts w:ascii="Times New Roman" w:hAnsi="Times New Roman" w:cs="Times New Roman"/>
          <w:sz w:val="24"/>
          <w:szCs w:val="24"/>
        </w:rPr>
        <w:t xml:space="preserve">eest </w:t>
      </w:r>
      <w:r w:rsidRPr="00E451BB">
        <w:rPr>
          <w:rFonts w:ascii="Times New Roman" w:hAnsi="Times New Roman" w:cs="Times New Roman"/>
          <w:sz w:val="24"/>
          <w:szCs w:val="24"/>
        </w:rPr>
        <w:t>tasu küsimine vähendab turul olevate ja uute turule tulevate toodete hulka ning sellest tulenevat TA töömahtu vähenemine. Teiste riikide kogemusel on turul olevate toodete hulk 2 500 kuni 3 500. Aastas tehakse uusi teavitusi või nende muudatusi kuni 1 000. Teavituste muutmise ja uute teavituste eest laekuv riigilõiv oleks sellisel juhul 740 000 eurot aastas. Teavituste hindamise eest TA-le laekuv tasu on keerulisem hinnata, kuna see sõltub hinnatava toote koostisest. Aastas 200 uue toote turule tulemisel oleks siis tootest eralduvate ainete kontrollimise tasu 193 000 eurot, elektroonilise sigareti vedelikus ainete hindamise tasu 48 000 kuni 720 000 eurot. 2 500 aktiivselt turul oleva toote puhul laekuks iga aastaselt müügimahtude teavituste kontrolli ja hindamise eest TA-le tasu 600 000 eurot.</w:t>
      </w:r>
    </w:p>
    <w:p w14:paraId="390B1770" w14:textId="77777777" w:rsidR="00E66B22" w:rsidRPr="00E451BB" w:rsidRDefault="00E66B22" w:rsidP="00AE5562">
      <w:pPr>
        <w:spacing w:after="0" w:line="240" w:lineRule="auto"/>
        <w:jc w:val="both"/>
        <w:rPr>
          <w:rFonts w:ascii="Times New Roman" w:hAnsi="Times New Roman" w:cs="Times New Roman"/>
          <w:bCs/>
          <w:sz w:val="24"/>
          <w:szCs w:val="24"/>
        </w:rPr>
      </w:pPr>
    </w:p>
    <w:p w14:paraId="798EE492" w14:textId="2514C575" w:rsidR="00E66B22" w:rsidRPr="00E451BB" w:rsidRDefault="00E66B22" w:rsidP="00AE5562">
      <w:pPr>
        <w:spacing w:after="0" w:line="240" w:lineRule="auto"/>
        <w:jc w:val="both"/>
        <w:rPr>
          <w:rFonts w:ascii="Times New Roman" w:hAnsi="Times New Roman" w:cs="Times New Roman"/>
          <w:bCs/>
          <w:sz w:val="24"/>
          <w:szCs w:val="24"/>
          <w:u w:val="single"/>
        </w:rPr>
      </w:pPr>
      <w:r>
        <w:rPr>
          <w:rFonts w:ascii="Times New Roman" w:hAnsi="Times New Roman" w:cs="Times New Roman"/>
          <w:bCs/>
          <w:sz w:val="24"/>
          <w:szCs w:val="24"/>
          <w:u w:val="single"/>
        </w:rPr>
        <w:t xml:space="preserve">4) </w:t>
      </w:r>
      <w:proofErr w:type="spellStart"/>
      <w:r w:rsidRPr="00E451BB">
        <w:rPr>
          <w:rFonts w:ascii="Times New Roman" w:hAnsi="Times New Roman" w:cs="Times New Roman"/>
          <w:bCs/>
          <w:sz w:val="24"/>
          <w:szCs w:val="24"/>
          <w:u w:val="single"/>
        </w:rPr>
        <w:t>Vere</w:t>
      </w:r>
      <w:r w:rsidR="009A0E33">
        <w:rPr>
          <w:rFonts w:ascii="Times New Roman" w:hAnsi="Times New Roman" w:cs="Times New Roman"/>
          <w:bCs/>
          <w:sz w:val="24"/>
          <w:szCs w:val="24"/>
          <w:u w:val="single"/>
        </w:rPr>
        <w:t>S</w:t>
      </w:r>
      <w:proofErr w:type="spellEnd"/>
      <w:r w:rsidRPr="00E451BB">
        <w:rPr>
          <w:rFonts w:ascii="Times New Roman" w:hAnsi="Times New Roman" w:cs="Times New Roman"/>
          <w:bCs/>
          <w:sz w:val="24"/>
          <w:szCs w:val="24"/>
          <w:u w:val="single"/>
        </w:rPr>
        <w:t xml:space="preserve"> muudatused</w:t>
      </w:r>
    </w:p>
    <w:p w14:paraId="79E3C0C7" w14:textId="20F8AD90" w:rsidR="00E66B22" w:rsidRDefault="00970192" w:rsidP="009A0E33">
      <w:pPr>
        <w:pStyle w:val="Loendilik"/>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 xml:space="preserve">Alates seaduseelnõu jõustumisest </w:t>
      </w:r>
      <w:r w:rsidRPr="006F15A4">
        <w:rPr>
          <w:rFonts w:ascii="Times New Roman" w:hAnsi="Times New Roman" w:cs="Times New Roman"/>
          <w:bCs/>
          <w:sz w:val="24"/>
          <w:szCs w:val="24"/>
        </w:rPr>
        <w:t>2024. aasta 1. juulil</w:t>
      </w:r>
      <w:r>
        <w:rPr>
          <w:rFonts w:ascii="Times New Roman" w:hAnsi="Times New Roman"/>
          <w:sz w:val="24"/>
        </w:rPr>
        <w:t xml:space="preserve"> kaetakse r</w:t>
      </w:r>
      <w:r w:rsidRPr="00BD796F">
        <w:rPr>
          <w:rFonts w:ascii="Times New Roman" w:hAnsi="Times New Roman"/>
          <w:sz w:val="24"/>
        </w:rPr>
        <w:t xml:space="preserve">eferentlabori tegevuskulud </w:t>
      </w:r>
      <w:r>
        <w:rPr>
          <w:rFonts w:ascii="Times New Roman" w:hAnsi="Times New Roman"/>
          <w:sz w:val="24"/>
        </w:rPr>
        <w:t xml:space="preserve">Tervisekassa </w:t>
      </w:r>
      <w:r w:rsidRPr="00BD796F">
        <w:rPr>
          <w:rFonts w:ascii="Times New Roman" w:hAnsi="Times New Roman"/>
          <w:sz w:val="24"/>
        </w:rPr>
        <w:t>eelarvest</w:t>
      </w:r>
      <w:r>
        <w:rPr>
          <w:rFonts w:ascii="Times New Roman" w:hAnsi="Times New Roman" w:cs="Times New Roman"/>
          <w:sz w:val="24"/>
          <w:szCs w:val="24"/>
        </w:rPr>
        <w:t>.</w:t>
      </w:r>
    </w:p>
    <w:p w14:paraId="0B49A027" w14:textId="77777777" w:rsidR="00676B00" w:rsidRPr="00E451BB" w:rsidRDefault="00676B00" w:rsidP="00E451BB">
      <w:pPr>
        <w:spacing w:after="0" w:line="240" w:lineRule="auto"/>
        <w:jc w:val="both"/>
        <w:rPr>
          <w:rFonts w:ascii="Times New Roman" w:hAnsi="Times New Roman" w:cs="Times New Roman"/>
          <w:bCs/>
          <w:sz w:val="24"/>
          <w:szCs w:val="24"/>
        </w:rPr>
      </w:pPr>
    </w:p>
    <w:p w14:paraId="16C48812" w14:textId="7D002C41" w:rsidR="007759D6" w:rsidRPr="002A2A04" w:rsidRDefault="007759D6" w:rsidP="002A2A04">
      <w:pPr>
        <w:pStyle w:val="Loendilik"/>
        <w:numPr>
          <w:ilvl w:val="0"/>
          <w:numId w:val="2"/>
        </w:numPr>
        <w:spacing w:after="0" w:line="240" w:lineRule="auto"/>
        <w:rPr>
          <w:rFonts w:ascii="Times New Roman" w:hAnsi="Times New Roman" w:cs="Times New Roman"/>
          <w:sz w:val="24"/>
          <w:szCs w:val="24"/>
          <w:lang w:eastAsia="et-EE"/>
        </w:rPr>
      </w:pPr>
      <w:r w:rsidRPr="002A2A04">
        <w:rPr>
          <w:rFonts w:ascii="Times New Roman" w:hAnsi="Times New Roman" w:cs="Times New Roman"/>
          <w:b/>
          <w:bCs/>
          <w:sz w:val="24"/>
          <w:szCs w:val="24"/>
        </w:rPr>
        <w:t>Rakendusaktid</w:t>
      </w:r>
      <w:r w:rsidR="002A2A04" w:rsidRPr="002A2A04">
        <w:rPr>
          <w:rFonts w:ascii="Times New Roman" w:hAnsi="Times New Roman" w:cs="Times New Roman"/>
          <w:b/>
          <w:bCs/>
          <w:sz w:val="24"/>
          <w:szCs w:val="24"/>
        </w:rPr>
        <w:br/>
      </w:r>
    </w:p>
    <w:p w14:paraId="0CA4CAB9" w14:textId="77777777" w:rsidR="007759D6" w:rsidRPr="00E451BB" w:rsidRDefault="007759D6" w:rsidP="009A0E33">
      <w:pPr>
        <w:spacing w:after="0" w:line="240" w:lineRule="auto"/>
        <w:jc w:val="both"/>
        <w:rPr>
          <w:rFonts w:ascii="Times New Roman" w:hAnsi="Times New Roman" w:cs="Times New Roman"/>
          <w:sz w:val="24"/>
          <w:szCs w:val="24"/>
          <w:lang w:eastAsia="et-EE"/>
        </w:rPr>
        <w:sectPr w:rsidR="007759D6" w:rsidRPr="00E451BB">
          <w:type w:val="continuous"/>
          <w:pgSz w:w="11906" w:h="16838"/>
          <w:pgMar w:top="1418" w:right="680" w:bottom="1418" w:left="1701" w:header="680" w:footer="680" w:gutter="0"/>
          <w:cols w:space="708"/>
          <w:docGrid w:linePitch="360"/>
        </w:sectPr>
      </w:pPr>
    </w:p>
    <w:p w14:paraId="7B689107" w14:textId="77777777" w:rsidR="009A0E33" w:rsidRDefault="002A2A04" w:rsidP="009A0E33">
      <w:pPr>
        <w:spacing w:after="0" w:line="240" w:lineRule="auto"/>
        <w:jc w:val="both"/>
        <w:rPr>
          <w:rFonts w:ascii="Times New Roman" w:hAnsi="Times New Roman" w:cs="Times New Roman"/>
          <w:sz w:val="24"/>
          <w:szCs w:val="24"/>
        </w:rPr>
      </w:pPr>
      <w:r w:rsidRPr="002A2A04">
        <w:rPr>
          <w:rFonts w:ascii="Times New Roman" w:hAnsi="Times New Roman" w:cs="Times New Roman"/>
          <w:sz w:val="24"/>
          <w:szCs w:val="24"/>
        </w:rPr>
        <w:t xml:space="preserve">Eelnõust tulenevalt on vaja kehtestada TTKS § </w:t>
      </w:r>
      <w:r w:rsidRPr="006F0854">
        <w:rPr>
          <w:rFonts w:ascii="Times New Roman" w:hAnsi="Times New Roman" w:cs="Times New Roman"/>
          <w:sz w:val="24"/>
          <w:szCs w:val="24"/>
        </w:rPr>
        <w:t>15</w:t>
      </w:r>
      <w:r w:rsidRPr="006F0854">
        <w:rPr>
          <w:rFonts w:ascii="Times New Roman" w:hAnsi="Times New Roman" w:cs="Times New Roman"/>
          <w:sz w:val="24"/>
          <w:szCs w:val="24"/>
          <w:vertAlign w:val="superscript"/>
        </w:rPr>
        <w:t xml:space="preserve">1 </w:t>
      </w:r>
      <w:r w:rsidRPr="006F0854">
        <w:rPr>
          <w:rFonts w:ascii="Times New Roman" w:hAnsi="Times New Roman" w:cs="Times New Roman"/>
          <w:sz w:val="24"/>
          <w:szCs w:val="24"/>
        </w:rPr>
        <w:t>lõike 3</w:t>
      </w:r>
      <w:r>
        <w:rPr>
          <w:rFonts w:ascii="Times New Roman" w:hAnsi="Times New Roman" w:cs="Times New Roman"/>
          <w:sz w:val="24"/>
          <w:szCs w:val="24"/>
        </w:rPr>
        <w:t xml:space="preserve"> alusel </w:t>
      </w:r>
      <w:r w:rsidRPr="002A2A04">
        <w:rPr>
          <w:rFonts w:ascii="Times New Roman" w:hAnsi="Times New Roman" w:cs="Times New Roman"/>
          <w:sz w:val="24"/>
          <w:szCs w:val="24"/>
        </w:rPr>
        <w:t>uus määrus</w:t>
      </w:r>
      <w:r w:rsidR="009A0E33">
        <w:rPr>
          <w:rFonts w:ascii="Times New Roman" w:hAnsi="Times New Roman" w:cs="Times New Roman"/>
          <w:sz w:val="24"/>
          <w:szCs w:val="24"/>
        </w:rPr>
        <w:t xml:space="preserve"> </w:t>
      </w:r>
      <w:r>
        <w:rPr>
          <w:rFonts w:ascii="Times New Roman" w:hAnsi="Times New Roman" w:cs="Times New Roman"/>
          <w:sz w:val="24"/>
          <w:szCs w:val="24"/>
        </w:rPr>
        <w:t>„Tervisekeskuste liigid ja nõuded“</w:t>
      </w:r>
      <w:r w:rsidR="009A0E33">
        <w:rPr>
          <w:rFonts w:ascii="Times New Roman" w:hAnsi="Times New Roman" w:cs="Times New Roman"/>
          <w:sz w:val="24"/>
          <w:szCs w:val="24"/>
        </w:rPr>
        <w:t>.</w:t>
      </w:r>
    </w:p>
    <w:p w14:paraId="27DE597C" w14:textId="109EE6E7" w:rsidR="00AA258F" w:rsidRPr="002A2A04" w:rsidRDefault="002A2A04" w:rsidP="009A0E33">
      <w:pPr>
        <w:spacing w:after="0" w:line="240" w:lineRule="auto"/>
        <w:jc w:val="both"/>
        <w:rPr>
          <w:rFonts w:ascii="Times New Roman" w:hAnsi="Times New Roman" w:cs="Times New Roman"/>
          <w:sz w:val="24"/>
          <w:szCs w:val="24"/>
          <w:lang w:eastAsia="et-EE"/>
        </w:rPr>
      </w:pPr>
      <w:r>
        <w:rPr>
          <w:rFonts w:ascii="Times New Roman" w:hAnsi="Times New Roman" w:cs="Times New Roman"/>
          <w:sz w:val="24"/>
          <w:szCs w:val="24"/>
        </w:rPr>
        <w:br/>
      </w:r>
      <w:r w:rsidR="007759D6" w:rsidRPr="002A2A04">
        <w:rPr>
          <w:rFonts w:ascii="Times New Roman" w:hAnsi="Times New Roman" w:cs="Times New Roman"/>
          <w:sz w:val="24"/>
          <w:szCs w:val="24"/>
          <w:lang w:eastAsia="et-EE"/>
        </w:rPr>
        <w:t>Eelnõu seadusena jõustumisel on tarvis muuta järgmisi määruseid:</w:t>
      </w:r>
    </w:p>
    <w:p w14:paraId="0C34578B" w14:textId="77777777"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 Sotsiaalministri 4. aprilli 2003. a määrus nr 60 „Apteegist piirituse väljastamise kord ja tingimused“</w:t>
      </w:r>
      <w:r w:rsidR="002A2A04">
        <w:rPr>
          <w:rFonts w:ascii="Times New Roman" w:hAnsi="Times New Roman" w:cs="Times New Roman"/>
          <w:color w:val="202020"/>
          <w:sz w:val="24"/>
          <w:shd w:val="clear" w:color="auto" w:fill="FFFFFF"/>
        </w:rPr>
        <w:t>;</w:t>
      </w:r>
      <w:r w:rsidR="002A2A04">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2) Sotsiaalministri 29. novembri 2001. a määrus nr 112 „Avaliku konkursi kord perearsti nimistu moodustamise õiguse andmiseks“</w:t>
      </w:r>
      <w:r w:rsidR="002A2A04">
        <w:rPr>
          <w:rFonts w:ascii="Times New Roman" w:hAnsi="Times New Roman" w:cs="Times New Roman"/>
          <w:color w:val="202020"/>
          <w:sz w:val="24"/>
          <w:shd w:val="clear" w:color="auto" w:fill="FFFFFF"/>
        </w:rPr>
        <w:t>;</w:t>
      </w:r>
    </w:p>
    <w:p w14:paraId="03A9AEF9" w14:textId="69C4F1AF"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 xml:space="preserve">3) Tervise- ja tööministri 20. detsembri 2018. a määrus nr 72 „Kiirabi ja meditsiinilise </w:t>
      </w:r>
      <w:proofErr w:type="spellStart"/>
      <w:r w:rsidRPr="002A2A04">
        <w:rPr>
          <w:rFonts w:ascii="Times New Roman" w:hAnsi="Times New Roman" w:cs="Times New Roman"/>
          <w:color w:val="202020"/>
          <w:sz w:val="24"/>
          <w:shd w:val="clear" w:color="auto" w:fill="FFFFFF"/>
        </w:rPr>
        <w:t>kaugkonsultatsiooni</w:t>
      </w:r>
      <w:proofErr w:type="spellEnd"/>
      <w:r w:rsidRPr="002A2A04">
        <w:rPr>
          <w:rFonts w:ascii="Times New Roman" w:hAnsi="Times New Roman" w:cs="Times New Roman"/>
          <w:color w:val="202020"/>
          <w:sz w:val="24"/>
          <w:shd w:val="clear" w:color="auto" w:fill="FFFFFF"/>
        </w:rPr>
        <w:t xml:space="preserve"> teenuse eest tasumise tingimused ja kord“</w:t>
      </w:r>
      <w:r w:rsidR="002A2A04">
        <w:rPr>
          <w:rFonts w:ascii="Times New Roman" w:hAnsi="Times New Roman" w:cs="Times New Roman"/>
          <w:color w:val="202020"/>
          <w:sz w:val="24"/>
          <w:shd w:val="clear" w:color="auto" w:fill="FFFFFF"/>
        </w:rPr>
        <w:t>;</w:t>
      </w:r>
    </w:p>
    <w:p w14:paraId="31C7457C" w14:textId="4378B924"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4) Sotsiaalministri 6. novembri 2020. a määrus nr 46 „Kiirabi, statsionaarse eriarstiabi ja üldarstiabi osutajate ülesanded hädaolukorraks ja riigikaitseks valmistumisel ning valmisoleku tasemed ja sisu kehtestatud ülesannete täitmiseks kõrgendatud kaitsevalmiduse, sõjaseisukorra, mobilisatsiooni ja demobilisatsiooni ajal ning hädaolukorra ohu korral ja hädaolukorra ajal“</w:t>
      </w:r>
      <w:r w:rsidR="002A2A04">
        <w:rPr>
          <w:rFonts w:ascii="Times New Roman" w:hAnsi="Times New Roman" w:cs="Times New Roman"/>
          <w:color w:val="202020"/>
          <w:sz w:val="24"/>
          <w:shd w:val="clear" w:color="auto" w:fill="FFFFFF"/>
        </w:rPr>
        <w:t>;</w:t>
      </w:r>
    </w:p>
    <w:p w14:paraId="5911FA5A" w14:textId="09636981"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5) Sotsiaalministri 19. jaanuari 2007. a määrus nr 9 „Kindlustatud isikult tasu maksmise kohustuse Tervisekassa poolt ülevõtmise kord ja tervishoiuteenuse osutajatele makstava tasu arvutamise metoodika“</w:t>
      </w:r>
      <w:r w:rsidR="002A2A04">
        <w:rPr>
          <w:rFonts w:ascii="Times New Roman" w:hAnsi="Times New Roman" w:cs="Times New Roman"/>
          <w:color w:val="202020"/>
          <w:sz w:val="24"/>
          <w:shd w:val="clear" w:color="auto" w:fill="FFFFFF"/>
        </w:rPr>
        <w:t>;</w:t>
      </w:r>
      <w:r w:rsidR="002A2A04">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6) Sotsiaalministri 13. augusti 2010. a määrus nr 54 „Koolitervishoiuteenust osutava õe tegevused ning nõuded õe tegevuste ajale, mahule, kättesaadavusele ja asukohale“</w:t>
      </w:r>
      <w:r w:rsidR="002A2A04">
        <w:rPr>
          <w:rFonts w:ascii="Times New Roman" w:hAnsi="Times New Roman" w:cs="Times New Roman"/>
          <w:color w:val="202020"/>
          <w:sz w:val="24"/>
          <w:shd w:val="clear" w:color="auto" w:fill="FFFFFF"/>
        </w:rPr>
        <w:t>;</w:t>
      </w:r>
    </w:p>
    <w:p w14:paraId="7DAC6CC5" w14:textId="45D34205"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7) Sotsiaalministri 29. novembri 2001. a määrus nr 116 „Nõuded perearsti tegevuskoha ruumidele, sisseseadele ja aparatuurile“</w:t>
      </w:r>
      <w:r w:rsidR="002A2A04">
        <w:rPr>
          <w:rFonts w:ascii="Times New Roman" w:hAnsi="Times New Roman" w:cs="Times New Roman"/>
          <w:color w:val="202020"/>
          <w:sz w:val="24"/>
          <w:shd w:val="clear" w:color="auto" w:fill="FFFFFF"/>
        </w:rPr>
        <w:t>;</w:t>
      </w:r>
    </w:p>
    <w:p w14:paraId="0E727692" w14:textId="54989095" w:rsidR="009A0E33" w:rsidRDefault="00AA258F" w:rsidP="009A0E33">
      <w:pPr>
        <w:suppressAutoHyphens/>
        <w:autoSpaceDE w:val="0"/>
        <w:autoSpaceDN w:val="0"/>
        <w:adjustRightInd w:val="0"/>
        <w:spacing w:after="0" w:line="240" w:lineRule="auto"/>
        <w:jc w:val="both"/>
        <w:rPr>
          <w:rFonts w:ascii="Times New Roman" w:hAnsi="Times New Roman" w:cs="Times New Roman"/>
          <w:sz w:val="24"/>
        </w:rPr>
      </w:pPr>
      <w:r w:rsidRPr="002A2A04">
        <w:rPr>
          <w:rFonts w:ascii="Times New Roman" w:hAnsi="Times New Roman" w:cs="Times New Roman"/>
          <w:sz w:val="24"/>
        </w:rPr>
        <w:t>8) Sotsiaalministri 6. jaanuari 2010. a määrus nr 2 „Perearsti ja temaga koos töötavate tervishoiutöötajate tööjuhend“</w:t>
      </w:r>
      <w:r w:rsidR="002A2A04">
        <w:rPr>
          <w:rFonts w:ascii="Times New Roman" w:hAnsi="Times New Roman" w:cs="Times New Roman"/>
          <w:sz w:val="24"/>
        </w:rPr>
        <w:t>;</w:t>
      </w:r>
    </w:p>
    <w:p w14:paraId="1E51A8C7" w14:textId="7BEF8B01"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9) Sotsiaalministri 7. detsembri 2012. a. määrus nr 47 „Perearsti nimistu moodustamise, muutmise ja võrdlemise alused ja kord ning perearsti nimistute piirarv“</w:t>
      </w:r>
      <w:r w:rsidR="002A2A04">
        <w:rPr>
          <w:rFonts w:ascii="Times New Roman" w:hAnsi="Times New Roman" w:cs="Times New Roman"/>
          <w:color w:val="202020"/>
          <w:sz w:val="24"/>
          <w:shd w:val="clear" w:color="auto" w:fill="FFFFFF"/>
        </w:rPr>
        <w:t>;</w:t>
      </w:r>
    </w:p>
    <w:p w14:paraId="4F18A797" w14:textId="2FB48E44"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10) Sotsiaalministri 29. novembri 2001. a määrus nr 111 „Perearsti nimistut puudutavate dokumentide üleandmise kord“</w:t>
      </w:r>
      <w:r w:rsidR="002A2A04">
        <w:rPr>
          <w:rFonts w:ascii="Times New Roman" w:hAnsi="Times New Roman" w:cs="Times New Roman"/>
          <w:color w:val="202020"/>
          <w:sz w:val="24"/>
          <w:shd w:val="clear" w:color="auto" w:fill="FFFFFF"/>
        </w:rPr>
        <w:t>;</w:t>
      </w:r>
    </w:p>
    <w:p w14:paraId="731A14AA" w14:textId="3CC28592"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11) Sotsiaalministri 17. detsembri 2019. a määrus nr 70 „Residentuuri raamnõuded ja korraldamise tingimused“</w:t>
      </w:r>
      <w:r w:rsidR="002A2A04">
        <w:rPr>
          <w:rFonts w:ascii="Times New Roman" w:hAnsi="Times New Roman" w:cs="Times New Roman"/>
          <w:color w:val="202020"/>
          <w:sz w:val="24"/>
          <w:shd w:val="clear" w:color="auto" w:fill="FFFFFF"/>
        </w:rPr>
        <w:t>;</w:t>
      </w:r>
      <w:r w:rsidR="002A2A04">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12) Sotsiaalministri 17. septembri 2008. a määrus nr 53 „Tervise infosüsteemi edastatavate dokumentide andmekoosseisud ning nende esitamise tingimused ja kord“</w:t>
      </w:r>
      <w:r w:rsidR="002A2A04">
        <w:rPr>
          <w:rFonts w:ascii="Times New Roman" w:hAnsi="Times New Roman" w:cs="Times New Roman"/>
          <w:color w:val="202020"/>
          <w:sz w:val="24"/>
          <w:shd w:val="clear" w:color="auto" w:fill="FFFFFF"/>
        </w:rPr>
        <w:t>;</w:t>
      </w:r>
    </w:p>
    <w:p w14:paraId="6C8E0538" w14:textId="0D8AF4BB"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13) Tervise- ja tööministri 13. märtsi 2018. a määrus nr 5 „Tervisekeskuste kaasajastamine“</w:t>
      </w:r>
      <w:r w:rsidR="002A2A04">
        <w:rPr>
          <w:rFonts w:ascii="Times New Roman" w:hAnsi="Times New Roman" w:cs="Times New Roman"/>
          <w:color w:val="202020"/>
          <w:sz w:val="24"/>
          <w:shd w:val="clear" w:color="auto" w:fill="FFFFFF"/>
        </w:rPr>
        <w:t>;</w:t>
      </w:r>
    </w:p>
    <w:p w14:paraId="693F8BE5" w14:textId="26DB5060"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14) Tervise- ja tööministri 7. juuli 2022. a määrus nr 59 „Tervishoiukorralduse infosüsteemi põhimäärus“</w:t>
      </w:r>
      <w:r w:rsidR="002A2A04">
        <w:rPr>
          <w:rFonts w:ascii="Times New Roman" w:hAnsi="Times New Roman" w:cs="Times New Roman"/>
          <w:color w:val="202020"/>
          <w:sz w:val="24"/>
          <w:shd w:val="clear" w:color="auto" w:fill="FFFFFF"/>
        </w:rPr>
        <w:t>;</w:t>
      </w:r>
      <w:r w:rsidR="002A2A04">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15) Sotsiaalministri 7. detsembri 2012. a määrus nr 51 „Tervishoiustatistika ja tervishoiualase majandustegevuse aruannete koostamise nõuded, andmete koosseis ning esitamise kord“</w:t>
      </w:r>
      <w:r w:rsidR="002A2A04">
        <w:rPr>
          <w:rFonts w:ascii="Times New Roman" w:hAnsi="Times New Roman" w:cs="Times New Roman"/>
          <w:color w:val="202020"/>
          <w:sz w:val="24"/>
          <w:shd w:val="clear" w:color="auto" w:fill="FFFFFF"/>
        </w:rPr>
        <w:t>;</w:t>
      </w:r>
    </w:p>
    <w:p w14:paraId="596F61FE" w14:textId="46A72D52"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16) Sotsiaalministri 16. mai 2008. a määrus nr 27 „Tervishoiuteenuse kvaliteedi ekspertkomisjoni töökord, tervishoiuteenuse kvaliteedile hinnangu andmise kord ja komisjoni moodustamine“</w:t>
      </w:r>
      <w:r w:rsidR="002A2A04">
        <w:rPr>
          <w:rFonts w:ascii="Times New Roman" w:hAnsi="Times New Roman" w:cs="Times New Roman"/>
          <w:color w:val="202020"/>
          <w:sz w:val="24"/>
          <w:shd w:val="clear" w:color="auto" w:fill="FFFFFF"/>
        </w:rPr>
        <w:t>;</w:t>
      </w:r>
    </w:p>
    <w:p w14:paraId="06F99435" w14:textId="16827058" w:rsidR="009A0E33" w:rsidRDefault="00AA258F"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17) Sotsiaalministri 18. septembri 2008. a määrus nr 56 „Tervishoiuteenuse osutamise dokumenteerimise tingimused ja kord“</w:t>
      </w:r>
      <w:r w:rsidR="002A2A04">
        <w:rPr>
          <w:rFonts w:ascii="Times New Roman" w:hAnsi="Times New Roman" w:cs="Times New Roman"/>
          <w:color w:val="202020"/>
          <w:sz w:val="24"/>
          <w:shd w:val="clear" w:color="auto" w:fill="FFFFFF"/>
        </w:rPr>
        <w:t>;</w:t>
      </w:r>
    </w:p>
    <w:p w14:paraId="079DCA00" w14:textId="251C935F" w:rsidR="009A0E33" w:rsidRDefault="002A2A04"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18)</w:t>
      </w:r>
      <w:r w:rsidR="00AA258F" w:rsidRPr="002A2A04">
        <w:rPr>
          <w:rFonts w:ascii="Times New Roman" w:hAnsi="Times New Roman" w:cs="Times New Roman"/>
          <w:color w:val="202020"/>
          <w:sz w:val="24"/>
          <w:shd w:val="clear" w:color="auto" w:fill="FFFFFF"/>
        </w:rPr>
        <w:t xml:space="preserve"> Sotsiaalministri 7. aprilli 2003. a määrus nr 62 „Tervishoiuteenuse osutamisel ja hoolekandeasutuses hooldamisel kasutatava piirituse kulunormid“</w:t>
      </w:r>
      <w:r>
        <w:rPr>
          <w:rFonts w:ascii="Times New Roman" w:hAnsi="Times New Roman" w:cs="Times New Roman"/>
          <w:color w:val="202020"/>
          <w:sz w:val="24"/>
          <w:shd w:val="clear" w:color="auto" w:fill="FFFFFF"/>
        </w:rPr>
        <w:t>;</w:t>
      </w:r>
    </w:p>
    <w:p w14:paraId="19107313" w14:textId="544E6E37" w:rsidR="009A0E33" w:rsidRDefault="002A2A04"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19)</w:t>
      </w:r>
      <w:r w:rsidR="00AA258F" w:rsidRPr="002A2A04">
        <w:rPr>
          <w:rFonts w:ascii="Times New Roman" w:hAnsi="Times New Roman" w:cs="Times New Roman"/>
          <w:color w:val="202020"/>
          <w:sz w:val="24"/>
          <w:shd w:val="clear" w:color="auto" w:fill="FFFFFF"/>
        </w:rPr>
        <w:t xml:space="preserve"> Tervise- ja tööministri 15. märtsi 2019. a määrus nr 27 „Tervishoiuteenuse osutamisel osalevate isikute loetelu ja osalemise kord ning nende juurdepääsu ulatus tervise infosüsteemis olevatele isikuandmetele“</w:t>
      </w:r>
      <w:r>
        <w:rPr>
          <w:rFonts w:ascii="Times New Roman" w:hAnsi="Times New Roman" w:cs="Times New Roman"/>
          <w:color w:val="202020"/>
          <w:sz w:val="24"/>
          <w:shd w:val="clear" w:color="auto" w:fill="FFFFFF"/>
        </w:rPr>
        <w:t>;</w:t>
      </w:r>
      <w:r>
        <w:rPr>
          <w:rFonts w:ascii="Times New Roman" w:hAnsi="Times New Roman" w:cs="Times New Roman"/>
          <w:color w:val="202020"/>
          <w:sz w:val="24"/>
          <w:shd w:val="clear" w:color="auto" w:fill="FFFFFF"/>
        </w:rPr>
        <w:br/>
        <w:t>2</w:t>
      </w:r>
      <w:r w:rsidRPr="002A2A04">
        <w:rPr>
          <w:rFonts w:ascii="Times New Roman" w:hAnsi="Times New Roman" w:cs="Times New Roman"/>
          <w:color w:val="202020"/>
          <w:sz w:val="24"/>
          <w:shd w:val="clear" w:color="auto" w:fill="FFFFFF"/>
        </w:rPr>
        <w:t>0)</w:t>
      </w:r>
      <w:r w:rsidR="00AA258F" w:rsidRPr="002A2A04">
        <w:rPr>
          <w:rFonts w:ascii="Times New Roman" w:hAnsi="Times New Roman" w:cs="Times New Roman"/>
          <w:color w:val="202020"/>
          <w:sz w:val="24"/>
          <w:shd w:val="clear" w:color="auto" w:fill="FFFFFF"/>
        </w:rPr>
        <w:t xml:space="preserve"> Sotsiaalministri 15. detsembri 2004. a määrus nr 128 „Tervishoiuteenuste kvaliteedi tagamise nõuded“</w:t>
      </w:r>
      <w:r>
        <w:rPr>
          <w:rFonts w:ascii="Times New Roman" w:hAnsi="Times New Roman" w:cs="Times New Roman"/>
          <w:color w:val="202020"/>
          <w:sz w:val="24"/>
          <w:shd w:val="clear" w:color="auto" w:fill="FFFFFF"/>
        </w:rPr>
        <w:t>;</w:t>
      </w:r>
      <w:r>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21)</w:t>
      </w:r>
      <w:r w:rsidR="00AA258F" w:rsidRPr="002A2A04">
        <w:rPr>
          <w:rFonts w:ascii="Times New Roman" w:hAnsi="Times New Roman" w:cs="Times New Roman"/>
          <w:color w:val="202020"/>
          <w:sz w:val="24"/>
          <w:shd w:val="clear" w:color="auto" w:fill="FFFFFF"/>
        </w:rPr>
        <w:t xml:space="preserve"> Tervise- ja tööministri 27. detsembri 2018. a määrus nr 73 „Tervishoiuteenuste kättesaadavuse ja ravijärjekorra pidamise nõuded“</w:t>
      </w:r>
      <w:r>
        <w:rPr>
          <w:rFonts w:ascii="Times New Roman" w:hAnsi="Times New Roman" w:cs="Times New Roman"/>
          <w:color w:val="202020"/>
          <w:sz w:val="24"/>
          <w:shd w:val="clear" w:color="auto" w:fill="FFFFFF"/>
        </w:rPr>
        <w:t>;</w:t>
      </w:r>
    </w:p>
    <w:p w14:paraId="3BFDA65A" w14:textId="0CD6C0CE" w:rsidR="00EB6732" w:rsidRDefault="00EB6732"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Pr>
          <w:rFonts w:ascii="Times New Roman" w:hAnsi="Times New Roman" w:cs="Times New Roman"/>
          <w:color w:val="202020"/>
          <w:sz w:val="24"/>
          <w:shd w:val="clear" w:color="auto" w:fill="FFFFFF"/>
        </w:rPr>
        <w:t xml:space="preserve">22) Terviseministri 21. septembri 2023. a määrus nr 54 </w:t>
      </w:r>
      <w:bookmarkStart w:id="9" w:name="_Hlk154671689"/>
      <w:r>
        <w:rPr>
          <w:rFonts w:ascii="Times New Roman" w:hAnsi="Times New Roman" w:cs="Times New Roman"/>
          <w:color w:val="202020"/>
          <w:sz w:val="24"/>
          <w:shd w:val="clear" w:color="auto" w:fill="FFFFFF"/>
        </w:rPr>
        <w:t>„</w:t>
      </w:r>
      <w:r w:rsidRPr="00F426CD">
        <w:rPr>
          <w:rFonts w:ascii="Times New Roman" w:hAnsi="Times New Roman" w:cs="Times New Roman"/>
          <w:color w:val="202020"/>
          <w:sz w:val="24"/>
          <w:shd w:val="clear" w:color="auto" w:fill="FFFFFF"/>
        </w:rPr>
        <w:t xml:space="preserve">Füsioteraapia, </w:t>
      </w:r>
      <w:proofErr w:type="spellStart"/>
      <w:r w:rsidRPr="00F426CD">
        <w:rPr>
          <w:rFonts w:ascii="Times New Roman" w:hAnsi="Times New Roman" w:cs="Times New Roman"/>
          <w:color w:val="202020"/>
          <w:sz w:val="24"/>
          <w:shd w:val="clear" w:color="auto" w:fill="FFFFFF"/>
        </w:rPr>
        <w:t>logopeedilise</w:t>
      </w:r>
      <w:proofErr w:type="spellEnd"/>
      <w:r w:rsidRPr="00F426CD">
        <w:rPr>
          <w:rFonts w:ascii="Times New Roman" w:hAnsi="Times New Roman" w:cs="Times New Roman"/>
          <w:color w:val="202020"/>
          <w:sz w:val="24"/>
          <w:shd w:val="clear" w:color="auto" w:fill="FFFFFF"/>
        </w:rPr>
        <w:t xml:space="preserve"> ravi ja psühholoogilise ravi iseseisev osutamine</w:t>
      </w:r>
      <w:r>
        <w:rPr>
          <w:rFonts w:ascii="Times New Roman" w:hAnsi="Times New Roman" w:cs="Times New Roman"/>
          <w:color w:val="202020"/>
          <w:sz w:val="24"/>
          <w:shd w:val="clear" w:color="auto" w:fill="FFFFFF"/>
        </w:rPr>
        <w:t>“</w:t>
      </w:r>
      <w:bookmarkEnd w:id="9"/>
      <w:r>
        <w:rPr>
          <w:rFonts w:ascii="Times New Roman" w:hAnsi="Times New Roman" w:cs="Times New Roman"/>
          <w:color w:val="202020"/>
          <w:sz w:val="24"/>
          <w:shd w:val="clear" w:color="auto" w:fill="FFFFFF"/>
        </w:rPr>
        <w:t>;</w:t>
      </w:r>
    </w:p>
    <w:p w14:paraId="36D03913" w14:textId="2E391A30" w:rsidR="009A0E33" w:rsidRDefault="002A2A04" w:rsidP="009A0E33">
      <w:pPr>
        <w:suppressAutoHyphens/>
        <w:autoSpaceDE w:val="0"/>
        <w:autoSpaceDN w:val="0"/>
        <w:adjustRightInd w:val="0"/>
        <w:spacing w:after="0" w:line="240" w:lineRule="auto"/>
        <w:jc w:val="both"/>
        <w:rPr>
          <w:rFonts w:ascii="Times New Roman" w:hAnsi="Times New Roman" w:cs="Times New Roman"/>
          <w:sz w:val="24"/>
        </w:rPr>
      </w:pPr>
      <w:r w:rsidRPr="002A2A04">
        <w:rPr>
          <w:rFonts w:ascii="Times New Roman" w:hAnsi="Times New Roman" w:cs="Times New Roman"/>
          <w:sz w:val="24"/>
        </w:rPr>
        <w:t>2</w:t>
      </w:r>
      <w:r w:rsidR="00EB6732">
        <w:rPr>
          <w:rFonts w:ascii="Times New Roman" w:hAnsi="Times New Roman" w:cs="Times New Roman"/>
          <w:sz w:val="24"/>
        </w:rPr>
        <w:t>3</w:t>
      </w:r>
      <w:r w:rsidRPr="002A2A04">
        <w:rPr>
          <w:rFonts w:ascii="Times New Roman" w:hAnsi="Times New Roman" w:cs="Times New Roman"/>
          <w:sz w:val="24"/>
        </w:rPr>
        <w:t>) Vabariigi Valitsuse 22. aprilli 2021. a määrus nr 41 „COVID-19 põhjustava viiruse levikust tulenevate teenuste eest Eesti Haigekassa kaudu maksmise tingimused ja kord“</w:t>
      </w:r>
      <w:r>
        <w:rPr>
          <w:rFonts w:ascii="Times New Roman" w:hAnsi="Times New Roman" w:cs="Times New Roman"/>
          <w:sz w:val="24"/>
        </w:rPr>
        <w:t>;</w:t>
      </w:r>
    </w:p>
    <w:p w14:paraId="25C86054" w14:textId="518F4200" w:rsidR="007759D6" w:rsidRPr="009A0E33" w:rsidRDefault="002A2A04" w:rsidP="009A0E33">
      <w:pPr>
        <w:suppressAutoHyphens/>
        <w:autoSpaceDE w:val="0"/>
        <w:autoSpaceDN w:val="0"/>
        <w:adjustRightInd w:val="0"/>
        <w:spacing w:after="0" w:line="240" w:lineRule="auto"/>
        <w:jc w:val="both"/>
        <w:rPr>
          <w:rFonts w:ascii="Times New Roman" w:hAnsi="Times New Roman" w:cs="Times New Roman"/>
          <w:color w:val="202020"/>
          <w:sz w:val="24"/>
          <w:shd w:val="clear" w:color="auto" w:fill="FFFFFF"/>
        </w:rPr>
      </w:pPr>
      <w:r w:rsidRPr="002A2A04">
        <w:rPr>
          <w:rFonts w:ascii="Times New Roman" w:hAnsi="Times New Roman" w:cs="Times New Roman"/>
          <w:color w:val="202020"/>
          <w:sz w:val="24"/>
          <w:shd w:val="clear" w:color="auto" w:fill="FFFFFF"/>
        </w:rPr>
        <w:t>2</w:t>
      </w:r>
      <w:r w:rsidR="00EB6732">
        <w:rPr>
          <w:rFonts w:ascii="Times New Roman" w:hAnsi="Times New Roman" w:cs="Times New Roman"/>
          <w:color w:val="202020"/>
          <w:sz w:val="24"/>
          <w:shd w:val="clear" w:color="auto" w:fill="FFFFFF"/>
        </w:rPr>
        <w:t>4</w:t>
      </w:r>
      <w:r w:rsidRPr="002A2A04">
        <w:rPr>
          <w:rFonts w:ascii="Times New Roman" w:hAnsi="Times New Roman" w:cs="Times New Roman"/>
          <w:color w:val="202020"/>
          <w:sz w:val="24"/>
          <w:shd w:val="clear" w:color="auto" w:fill="FFFFFF"/>
        </w:rPr>
        <w:t>) Vabariigi Valitsuse 15. juuni 2023. a määrus nr 56 „Tervisekassa tervishoiuteenuste loetelu</w:t>
      </w:r>
      <w:r>
        <w:rPr>
          <w:rFonts w:ascii="Times New Roman" w:hAnsi="Times New Roman" w:cs="Times New Roman"/>
          <w:color w:val="202020"/>
          <w:sz w:val="24"/>
          <w:shd w:val="clear" w:color="auto" w:fill="FFFFFF"/>
        </w:rPr>
        <w:t>“;</w:t>
      </w:r>
      <w:r>
        <w:rPr>
          <w:rFonts w:ascii="Times New Roman" w:hAnsi="Times New Roman" w:cs="Times New Roman"/>
          <w:color w:val="202020"/>
          <w:sz w:val="24"/>
          <w:shd w:val="clear" w:color="auto" w:fill="FFFFFF"/>
        </w:rPr>
        <w:br/>
      </w:r>
      <w:r w:rsidRPr="002A2A04">
        <w:rPr>
          <w:rFonts w:ascii="Times New Roman" w:hAnsi="Times New Roman" w:cs="Times New Roman"/>
          <w:color w:val="202020"/>
          <w:sz w:val="24"/>
          <w:shd w:val="clear" w:color="auto" w:fill="FFFFFF"/>
        </w:rPr>
        <w:t>2</w:t>
      </w:r>
      <w:r w:rsidR="00EB6732">
        <w:rPr>
          <w:rFonts w:ascii="Times New Roman" w:hAnsi="Times New Roman" w:cs="Times New Roman"/>
          <w:color w:val="202020"/>
          <w:sz w:val="24"/>
          <w:shd w:val="clear" w:color="auto" w:fill="FFFFFF"/>
        </w:rPr>
        <w:t>5</w:t>
      </w:r>
      <w:r w:rsidRPr="002A2A04">
        <w:rPr>
          <w:rFonts w:ascii="Times New Roman" w:hAnsi="Times New Roman" w:cs="Times New Roman"/>
          <w:color w:val="202020"/>
          <w:sz w:val="24"/>
          <w:shd w:val="clear" w:color="auto" w:fill="FFFFFF"/>
        </w:rPr>
        <w:t xml:space="preserve">) </w:t>
      </w:r>
      <w:r w:rsidRPr="002A2A04">
        <w:rPr>
          <w:rFonts w:ascii="Times New Roman" w:hAnsi="Times New Roman" w:cs="Times New Roman"/>
          <w:color w:val="202020"/>
          <w:sz w:val="24"/>
          <w:szCs w:val="24"/>
          <w:shd w:val="clear" w:color="auto" w:fill="FFFFFF"/>
        </w:rPr>
        <w:t>Vabariigi Valitsuse 5. jaanuari 2001. a määrus nr 3 „Tervisekassa põhikiri“</w:t>
      </w:r>
      <w:r>
        <w:rPr>
          <w:rFonts w:ascii="Times New Roman" w:hAnsi="Times New Roman" w:cs="Times New Roman"/>
          <w:color w:val="202020"/>
          <w:sz w:val="24"/>
          <w:szCs w:val="24"/>
          <w:shd w:val="clear" w:color="auto" w:fill="FFFFFF"/>
        </w:rPr>
        <w:t>.</w:t>
      </w:r>
    </w:p>
    <w:p w14:paraId="53907083" w14:textId="77777777" w:rsidR="009A0E33" w:rsidRDefault="009A0E33" w:rsidP="009A0E33">
      <w:pPr>
        <w:spacing w:after="0" w:line="240" w:lineRule="auto"/>
        <w:jc w:val="both"/>
        <w:rPr>
          <w:rFonts w:ascii="Times New Roman" w:hAnsi="Times New Roman" w:cs="Times New Roman"/>
          <w:sz w:val="24"/>
          <w:szCs w:val="24"/>
        </w:rPr>
      </w:pPr>
    </w:p>
    <w:p w14:paraId="44350ED3" w14:textId="7D4823C0" w:rsidR="002A2A04" w:rsidRPr="00E451BB" w:rsidRDefault="002A2A04" w:rsidP="009A0E33">
      <w:pPr>
        <w:spacing w:after="0" w:line="240" w:lineRule="auto"/>
        <w:jc w:val="both"/>
        <w:rPr>
          <w:rFonts w:ascii="Times New Roman" w:hAnsi="Times New Roman" w:cs="Times New Roman"/>
          <w:b/>
          <w:sz w:val="24"/>
          <w:szCs w:val="24"/>
        </w:rPr>
        <w:sectPr w:rsidR="002A2A04" w:rsidRPr="00E451BB">
          <w:type w:val="continuous"/>
          <w:pgSz w:w="11906" w:h="16838"/>
          <w:pgMar w:top="1418" w:right="680" w:bottom="1418" w:left="1701" w:header="680" w:footer="680" w:gutter="0"/>
          <w:cols w:space="708"/>
          <w:formProt w:val="0"/>
          <w:docGrid w:linePitch="360"/>
        </w:sectPr>
      </w:pPr>
      <w:r w:rsidRPr="002A2A04">
        <w:rPr>
          <w:rFonts w:ascii="Times New Roman" w:hAnsi="Times New Roman" w:cs="Times New Roman"/>
          <w:sz w:val="24"/>
          <w:szCs w:val="24"/>
        </w:rPr>
        <w:t>Rakendusaktide kavandid on lisatud seletuskirjale (lisa).</w:t>
      </w:r>
    </w:p>
    <w:p w14:paraId="428698C2" w14:textId="77777777" w:rsidR="007759D6" w:rsidRPr="00E451BB" w:rsidRDefault="007759D6" w:rsidP="00E451BB">
      <w:pPr>
        <w:spacing w:after="0" w:line="240" w:lineRule="auto"/>
        <w:jc w:val="both"/>
        <w:rPr>
          <w:rFonts w:ascii="Times New Roman" w:hAnsi="Times New Roman" w:cs="Times New Roman"/>
          <w:b/>
          <w:sz w:val="24"/>
          <w:szCs w:val="24"/>
        </w:rPr>
      </w:pPr>
    </w:p>
    <w:p w14:paraId="409F17BA" w14:textId="77777777" w:rsidR="007759D6" w:rsidRPr="00E451BB" w:rsidRDefault="007759D6" w:rsidP="00E451BB">
      <w:pPr>
        <w:pStyle w:val="Loendilik"/>
        <w:numPr>
          <w:ilvl w:val="0"/>
          <w:numId w:val="2"/>
        </w:num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Seaduse jõustumine</w:t>
      </w:r>
    </w:p>
    <w:p w14:paraId="325E1ED3" w14:textId="77777777" w:rsidR="007759D6" w:rsidRPr="00E451BB" w:rsidRDefault="007759D6" w:rsidP="00E451BB">
      <w:pPr>
        <w:spacing w:after="0" w:line="240" w:lineRule="auto"/>
        <w:jc w:val="both"/>
        <w:rPr>
          <w:rFonts w:ascii="Times New Roman" w:hAnsi="Times New Roman" w:cs="Times New Roman"/>
          <w:sz w:val="24"/>
          <w:szCs w:val="24"/>
          <w:lang w:eastAsia="et-EE"/>
        </w:rPr>
      </w:pPr>
    </w:p>
    <w:p w14:paraId="5FD15FD7" w14:textId="77777777" w:rsidR="007759D6" w:rsidRPr="00E451BB" w:rsidRDefault="007759D6" w:rsidP="00E451BB">
      <w:pPr>
        <w:spacing w:after="0" w:line="240" w:lineRule="auto"/>
        <w:jc w:val="both"/>
        <w:rPr>
          <w:rFonts w:ascii="Times New Roman" w:hAnsi="Times New Roman" w:cs="Times New Roman"/>
          <w:sz w:val="24"/>
          <w:szCs w:val="24"/>
          <w:lang w:eastAsia="et-EE"/>
        </w:rPr>
        <w:sectPr w:rsidR="007759D6" w:rsidRPr="00E451BB">
          <w:type w:val="continuous"/>
          <w:pgSz w:w="11906" w:h="16838"/>
          <w:pgMar w:top="1418" w:right="680" w:bottom="1418" w:left="1701" w:header="680" w:footer="680" w:gutter="0"/>
          <w:cols w:space="708"/>
          <w:docGrid w:linePitch="360"/>
        </w:sectPr>
      </w:pPr>
    </w:p>
    <w:p w14:paraId="7E56971D" w14:textId="2B0105FF" w:rsidR="00997A7E" w:rsidRPr="00E451BB" w:rsidRDefault="007759D6" w:rsidP="002433FF">
      <w:pPr>
        <w:spacing w:after="0" w:line="240" w:lineRule="auto"/>
        <w:jc w:val="both"/>
        <w:rPr>
          <w:rFonts w:ascii="Times New Roman" w:hAnsi="Times New Roman" w:cs="Times New Roman"/>
          <w:sz w:val="24"/>
          <w:szCs w:val="24"/>
          <w:lang w:eastAsia="et-EE"/>
        </w:rPr>
        <w:sectPr w:rsidR="00997A7E" w:rsidRPr="00E451BB">
          <w:type w:val="continuous"/>
          <w:pgSz w:w="11906" w:h="16838"/>
          <w:pgMar w:top="1418" w:right="680" w:bottom="1418" w:left="1701" w:header="680" w:footer="680" w:gutter="0"/>
          <w:cols w:space="708"/>
          <w:formProt w:val="0"/>
          <w:docGrid w:linePitch="360"/>
        </w:sectPr>
      </w:pPr>
      <w:r w:rsidRPr="00E451BB">
        <w:rPr>
          <w:rFonts w:ascii="Times New Roman" w:hAnsi="Times New Roman" w:cs="Times New Roman"/>
          <w:sz w:val="24"/>
          <w:szCs w:val="24"/>
          <w:lang w:eastAsia="et-EE"/>
        </w:rPr>
        <w:t xml:space="preserve">Seadus jõustub 1. juulil 2024. aastal, kuna jõustumata seaduste muutmiseks peavad muudatused jõustuma samal ajal kui algne jõustumine. </w:t>
      </w:r>
      <w:r w:rsidR="002433FF">
        <w:rPr>
          <w:rFonts w:ascii="Times New Roman" w:hAnsi="Times New Roman" w:cs="Times New Roman"/>
          <w:sz w:val="24"/>
          <w:szCs w:val="24"/>
          <w:lang w:eastAsia="et-EE"/>
        </w:rPr>
        <w:t xml:space="preserve"> </w:t>
      </w:r>
      <w:commentRangeStart w:id="10"/>
      <w:r w:rsidR="002433FF">
        <w:rPr>
          <w:rFonts w:ascii="Times New Roman" w:hAnsi="Times New Roman" w:cs="Times New Roman"/>
          <w:sz w:val="24"/>
          <w:szCs w:val="24"/>
          <w:lang w:eastAsia="et-EE"/>
        </w:rPr>
        <w:t>S</w:t>
      </w:r>
      <w:r w:rsidR="002433FF" w:rsidRPr="002433FF">
        <w:rPr>
          <w:rFonts w:ascii="Times New Roman" w:hAnsi="Times New Roman" w:cs="Times New Roman"/>
          <w:sz w:val="24"/>
          <w:szCs w:val="24"/>
          <w:lang w:eastAsia="et-EE"/>
        </w:rPr>
        <w:t>eaduse § 6 jõustub üldises korras</w:t>
      </w:r>
      <w:r w:rsidR="002433FF">
        <w:rPr>
          <w:rFonts w:ascii="Times New Roman" w:hAnsi="Times New Roman" w:cs="Times New Roman"/>
          <w:sz w:val="24"/>
          <w:szCs w:val="24"/>
          <w:lang w:eastAsia="et-EE"/>
        </w:rPr>
        <w:t xml:space="preserve"> ning </w:t>
      </w:r>
      <w:r w:rsidR="002433FF" w:rsidRPr="002433FF">
        <w:rPr>
          <w:rFonts w:ascii="Times New Roman" w:hAnsi="Times New Roman" w:cs="Times New Roman"/>
          <w:sz w:val="24"/>
          <w:szCs w:val="24"/>
          <w:lang w:eastAsia="et-EE"/>
        </w:rPr>
        <w:t xml:space="preserve">seaduse § </w:t>
      </w:r>
      <w:r w:rsidR="009A0E33">
        <w:rPr>
          <w:rFonts w:ascii="Times New Roman" w:hAnsi="Times New Roman" w:cs="Times New Roman"/>
          <w:sz w:val="24"/>
          <w:szCs w:val="24"/>
          <w:lang w:eastAsia="et-EE"/>
        </w:rPr>
        <w:t>9</w:t>
      </w:r>
      <w:r w:rsidR="002433FF" w:rsidRPr="002433FF">
        <w:rPr>
          <w:rFonts w:ascii="Times New Roman" w:hAnsi="Times New Roman" w:cs="Times New Roman"/>
          <w:sz w:val="24"/>
          <w:szCs w:val="24"/>
          <w:lang w:eastAsia="et-EE"/>
        </w:rPr>
        <w:t xml:space="preserve"> punkt </w:t>
      </w:r>
      <w:r w:rsidR="009A0E33">
        <w:rPr>
          <w:rFonts w:ascii="Times New Roman" w:hAnsi="Times New Roman" w:cs="Times New Roman"/>
          <w:sz w:val="24"/>
          <w:szCs w:val="24"/>
          <w:lang w:eastAsia="et-EE"/>
        </w:rPr>
        <w:t>3</w:t>
      </w:r>
      <w:r w:rsidR="002433FF" w:rsidRPr="002433FF">
        <w:rPr>
          <w:rFonts w:ascii="Times New Roman" w:hAnsi="Times New Roman" w:cs="Times New Roman"/>
          <w:sz w:val="24"/>
          <w:szCs w:val="24"/>
          <w:lang w:eastAsia="et-EE"/>
        </w:rPr>
        <w:t xml:space="preserve"> ja § 1</w:t>
      </w:r>
      <w:r w:rsidR="009A0E33">
        <w:rPr>
          <w:rFonts w:ascii="Times New Roman" w:hAnsi="Times New Roman" w:cs="Times New Roman"/>
          <w:sz w:val="24"/>
          <w:szCs w:val="24"/>
          <w:lang w:eastAsia="et-EE"/>
        </w:rPr>
        <w:t>1</w:t>
      </w:r>
      <w:r w:rsidR="002433FF" w:rsidRPr="002433FF">
        <w:rPr>
          <w:rFonts w:ascii="Times New Roman" w:hAnsi="Times New Roman" w:cs="Times New Roman"/>
          <w:sz w:val="24"/>
          <w:szCs w:val="24"/>
          <w:lang w:eastAsia="et-EE"/>
        </w:rPr>
        <w:t xml:space="preserve"> jõustuvad 2025. aasta 1. jaanuaril.</w:t>
      </w:r>
      <w:commentRangeEnd w:id="10"/>
      <w:r w:rsidR="001A607D">
        <w:rPr>
          <w:rStyle w:val="Kommentaariviide"/>
          <w:rFonts w:ascii="Arial" w:eastAsia="Times New Roman" w:hAnsi="Arial" w:cs="Times New Roman"/>
          <w:kern w:val="0"/>
          <w14:ligatures w14:val="none"/>
        </w:rPr>
        <w:commentReference w:id="10"/>
      </w:r>
    </w:p>
    <w:p w14:paraId="5AF035D6" w14:textId="77777777" w:rsidR="007759D6" w:rsidRPr="00E451BB" w:rsidRDefault="007759D6" w:rsidP="00E451BB">
      <w:pPr>
        <w:spacing w:after="0" w:line="240" w:lineRule="auto"/>
        <w:jc w:val="both"/>
        <w:rPr>
          <w:rFonts w:ascii="Times New Roman" w:hAnsi="Times New Roman" w:cs="Times New Roman"/>
          <w:sz w:val="24"/>
          <w:szCs w:val="24"/>
          <w:lang w:eastAsia="et-EE"/>
        </w:rPr>
      </w:pPr>
    </w:p>
    <w:p w14:paraId="4C4E27C9" w14:textId="77777777" w:rsidR="007759D6" w:rsidRPr="00E451BB" w:rsidRDefault="007759D6" w:rsidP="00E451BB">
      <w:pPr>
        <w:pStyle w:val="Loendilik"/>
        <w:numPr>
          <w:ilvl w:val="0"/>
          <w:numId w:val="2"/>
        </w:numPr>
        <w:spacing w:after="0" w:line="240" w:lineRule="auto"/>
        <w:jc w:val="both"/>
        <w:rPr>
          <w:rFonts w:ascii="Times New Roman" w:hAnsi="Times New Roman" w:cs="Times New Roman"/>
          <w:b/>
          <w:sz w:val="24"/>
          <w:szCs w:val="24"/>
        </w:rPr>
      </w:pPr>
      <w:r w:rsidRPr="00E451BB">
        <w:rPr>
          <w:rFonts w:ascii="Times New Roman" w:hAnsi="Times New Roman" w:cs="Times New Roman"/>
          <w:b/>
          <w:bCs/>
          <w:sz w:val="24"/>
          <w:szCs w:val="24"/>
        </w:rPr>
        <w:t>Eelnõu kooskõlastamine, huvirühmade kaasamine ja avalik konsultatsioon</w:t>
      </w:r>
    </w:p>
    <w:p w14:paraId="33A2D7CE" w14:textId="77777777" w:rsidR="007759D6" w:rsidRPr="00E451BB" w:rsidRDefault="007759D6" w:rsidP="00E451BB">
      <w:pPr>
        <w:spacing w:after="0" w:line="240" w:lineRule="auto"/>
        <w:jc w:val="both"/>
        <w:rPr>
          <w:rFonts w:ascii="Times New Roman" w:hAnsi="Times New Roman" w:cs="Times New Roman"/>
          <w:b/>
          <w:sz w:val="24"/>
          <w:szCs w:val="24"/>
        </w:rPr>
      </w:pPr>
    </w:p>
    <w:p w14:paraId="6D592A13" w14:textId="3C1E9EE0" w:rsidR="007759D6" w:rsidRPr="001B0C66" w:rsidRDefault="007759D6" w:rsidP="004E0EB1">
      <w:pPr>
        <w:spacing w:after="0" w:line="240" w:lineRule="auto"/>
        <w:jc w:val="both"/>
        <w:rPr>
          <w:rFonts w:ascii="Times New Roman" w:hAnsi="Times New Roman"/>
          <w:b/>
          <w:sz w:val="24"/>
        </w:rPr>
      </w:pPr>
      <w:r w:rsidRPr="005D2823">
        <w:rPr>
          <w:rFonts w:ascii="Times New Roman" w:hAnsi="Times New Roman"/>
          <w:sz w:val="24"/>
          <w:szCs w:val="24"/>
        </w:rPr>
        <w:t xml:space="preserve">Eelnõu esitatakse kooskõlastamiseks </w:t>
      </w:r>
      <w:r w:rsidR="008A20D4">
        <w:rPr>
          <w:rFonts w:ascii="Times New Roman" w:hAnsi="Times New Roman"/>
          <w:sz w:val="24"/>
          <w:szCs w:val="24"/>
        </w:rPr>
        <w:t xml:space="preserve">Rahandusministeeriumile, Justiitsministeeriumile, Regionaal- ja Põllumajandusministeeriumile ning Majandus- ja Kommunikatsiooniministeeriumile </w:t>
      </w:r>
      <w:r w:rsidRPr="005D2823">
        <w:rPr>
          <w:rFonts w:ascii="Times New Roman" w:hAnsi="Times New Roman"/>
          <w:sz w:val="24"/>
          <w:szCs w:val="24"/>
        </w:rPr>
        <w:t xml:space="preserve">eelnõude infosüsteemi kaudu. Eelnõu </w:t>
      </w:r>
      <w:r w:rsidRPr="009516B9">
        <w:rPr>
          <w:rFonts w:ascii="Times New Roman" w:hAnsi="Times New Roman"/>
          <w:sz w:val="24"/>
          <w:szCs w:val="24"/>
        </w:rPr>
        <w:t>esitatakse arvamuse avaldamiseks</w:t>
      </w:r>
      <w:r w:rsidRPr="005D2823">
        <w:rPr>
          <w:rFonts w:ascii="Times New Roman" w:hAnsi="Times New Roman"/>
          <w:sz w:val="24"/>
          <w:szCs w:val="24"/>
        </w:rPr>
        <w:t xml:space="preserve"> </w:t>
      </w:r>
      <w:r w:rsidR="00611C44">
        <w:rPr>
          <w:rFonts w:ascii="Times New Roman" w:hAnsi="Times New Roman"/>
          <w:sz w:val="24"/>
          <w:szCs w:val="24"/>
        </w:rPr>
        <w:t xml:space="preserve">Tervisekassale, </w:t>
      </w:r>
      <w:r w:rsidR="000703A8">
        <w:rPr>
          <w:rFonts w:ascii="Times New Roman" w:hAnsi="Times New Roman"/>
          <w:sz w:val="24"/>
          <w:szCs w:val="24"/>
        </w:rPr>
        <w:t xml:space="preserve">Ravimiametile, </w:t>
      </w:r>
      <w:r w:rsidRPr="005D2823">
        <w:rPr>
          <w:rFonts w:ascii="Times New Roman" w:hAnsi="Times New Roman"/>
          <w:sz w:val="24"/>
          <w:szCs w:val="24"/>
        </w:rPr>
        <w:t xml:space="preserve">Terviseametile, Eesti Perearstide Seltsile, Eesti Haiglate Liidule, </w:t>
      </w:r>
      <w:r w:rsidR="00CB3120" w:rsidRPr="005D2823">
        <w:rPr>
          <w:rFonts w:ascii="Times New Roman" w:hAnsi="Times New Roman"/>
          <w:sz w:val="24"/>
          <w:szCs w:val="24"/>
        </w:rPr>
        <w:t>Eesti Ravimihulgimüüjate Liidule,</w:t>
      </w:r>
      <w:r w:rsidR="00F30087">
        <w:rPr>
          <w:rFonts w:ascii="Times New Roman" w:hAnsi="Times New Roman"/>
          <w:sz w:val="24"/>
          <w:szCs w:val="24"/>
        </w:rPr>
        <w:t xml:space="preserve"> Eesti Kindlustusseltside Liidule, Eesti Arstide Liidule, Eesti Kiirabi Liidule, Eesti Hambaarstide liidule, Eesti Õdede Liidule, Eesti Ämmaemandate Ühingule</w:t>
      </w:r>
      <w:r w:rsidR="00D72AA9">
        <w:rPr>
          <w:rFonts w:ascii="Times New Roman" w:hAnsi="Times New Roman"/>
          <w:sz w:val="24"/>
          <w:szCs w:val="24"/>
        </w:rPr>
        <w:t>,</w:t>
      </w:r>
      <w:r w:rsidR="0008094C">
        <w:rPr>
          <w:rFonts w:ascii="Times New Roman" w:hAnsi="Times New Roman"/>
          <w:sz w:val="24"/>
          <w:szCs w:val="24"/>
        </w:rPr>
        <w:t xml:space="preserve"> Eesti Füsioterapeutide Liidule, Eesti Logopeedide Ühingule, Eesti Kliiniliste Logopeedide Seltsile, </w:t>
      </w:r>
      <w:r w:rsidR="00D600B8" w:rsidRPr="00D600B8">
        <w:rPr>
          <w:rFonts w:ascii="Times New Roman" w:hAnsi="Times New Roman"/>
          <w:sz w:val="24"/>
          <w:szCs w:val="24"/>
        </w:rPr>
        <w:t>Eesti Esmatasandi Tervisekeskuste Liidu</w:t>
      </w:r>
      <w:r w:rsidR="00D600B8">
        <w:rPr>
          <w:rFonts w:ascii="Times New Roman" w:hAnsi="Times New Roman"/>
          <w:sz w:val="24"/>
          <w:szCs w:val="24"/>
        </w:rPr>
        <w:t xml:space="preserve">le, </w:t>
      </w:r>
      <w:r w:rsidR="00D72AA9" w:rsidRPr="00D72AA9">
        <w:rPr>
          <w:rFonts w:ascii="Times New Roman" w:hAnsi="Times New Roman"/>
          <w:sz w:val="24"/>
          <w:szCs w:val="24"/>
        </w:rPr>
        <w:t>Tubakatootjate Eesti Assotsiatsioon</w:t>
      </w:r>
      <w:r w:rsidR="00D72AA9">
        <w:rPr>
          <w:rFonts w:ascii="Times New Roman" w:hAnsi="Times New Roman"/>
          <w:sz w:val="24"/>
          <w:szCs w:val="24"/>
        </w:rPr>
        <w:t xml:space="preserve">ile, </w:t>
      </w:r>
      <w:r w:rsidR="00D72AA9" w:rsidRPr="00D72AA9">
        <w:rPr>
          <w:rFonts w:ascii="Times New Roman" w:hAnsi="Times New Roman"/>
          <w:sz w:val="24"/>
          <w:szCs w:val="24"/>
        </w:rPr>
        <w:t>E-sigareti kaupmeeste lii</w:t>
      </w:r>
      <w:r w:rsidR="00D72AA9">
        <w:rPr>
          <w:rFonts w:ascii="Times New Roman" w:hAnsi="Times New Roman"/>
          <w:sz w:val="24"/>
          <w:szCs w:val="24"/>
        </w:rPr>
        <w:t>dule</w:t>
      </w:r>
      <w:r w:rsidR="00F30087">
        <w:rPr>
          <w:rFonts w:ascii="Times New Roman" w:hAnsi="Times New Roman"/>
          <w:sz w:val="24"/>
          <w:szCs w:val="24"/>
        </w:rPr>
        <w:t>.</w:t>
      </w:r>
    </w:p>
    <w:p w14:paraId="10B015DD" w14:textId="77777777" w:rsidR="007759D6" w:rsidRDefault="007759D6" w:rsidP="004E0EB1">
      <w:pPr>
        <w:spacing w:after="0" w:line="240" w:lineRule="auto"/>
        <w:jc w:val="both"/>
        <w:rPr>
          <w:rFonts w:ascii="Times New Roman" w:hAnsi="Times New Roman"/>
          <w:sz w:val="24"/>
          <w:lang w:eastAsia="et-EE"/>
        </w:rPr>
        <w:sectPr w:rsidR="007759D6">
          <w:type w:val="continuous"/>
          <w:pgSz w:w="11906" w:h="16838"/>
          <w:pgMar w:top="1418" w:right="680" w:bottom="1418" w:left="1701" w:header="680" w:footer="680" w:gutter="0"/>
          <w:cols w:space="708"/>
          <w:docGrid w:linePitch="360"/>
        </w:sectPr>
      </w:pPr>
    </w:p>
    <w:p w14:paraId="0D03AF9A" w14:textId="77777777" w:rsidR="007759D6" w:rsidRDefault="007759D6" w:rsidP="004E0EB1">
      <w:pPr>
        <w:keepNext/>
        <w:widowControl w:val="0"/>
        <w:pBdr>
          <w:bottom w:val="single" w:sz="12" w:space="1" w:color="auto"/>
        </w:pBdr>
        <w:tabs>
          <w:tab w:val="left" w:pos="0"/>
          <w:tab w:val="left" w:pos="720"/>
        </w:tabs>
        <w:autoSpaceDE w:val="0"/>
        <w:autoSpaceDN w:val="0"/>
        <w:adjustRightInd w:val="0"/>
        <w:spacing w:after="0" w:line="240" w:lineRule="auto"/>
        <w:jc w:val="both"/>
        <w:outlineLvl w:val="0"/>
        <w:rPr>
          <w:rFonts w:ascii="Times New Roman" w:hAnsi="Times New Roman"/>
          <w:sz w:val="24"/>
        </w:rPr>
      </w:pPr>
    </w:p>
    <w:p w14:paraId="3DF89CA4" w14:textId="77777777" w:rsidR="00EA6174" w:rsidRPr="00076EA4" w:rsidRDefault="00EA6174" w:rsidP="004E0EB1">
      <w:pPr>
        <w:keepNext/>
        <w:widowControl w:val="0"/>
        <w:pBdr>
          <w:bottom w:val="single" w:sz="12" w:space="1" w:color="auto"/>
        </w:pBdr>
        <w:tabs>
          <w:tab w:val="left" w:pos="0"/>
          <w:tab w:val="left" w:pos="720"/>
        </w:tabs>
        <w:autoSpaceDE w:val="0"/>
        <w:autoSpaceDN w:val="0"/>
        <w:adjustRightInd w:val="0"/>
        <w:spacing w:after="0" w:line="240" w:lineRule="auto"/>
        <w:jc w:val="both"/>
        <w:outlineLvl w:val="0"/>
        <w:rPr>
          <w:rFonts w:ascii="Times New Roman" w:hAnsi="Times New Roman"/>
          <w:sz w:val="24"/>
        </w:rPr>
      </w:pPr>
    </w:p>
    <w:p w14:paraId="617456D3" w14:textId="271A9C5E" w:rsidR="007759D6" w:rsidRPr="007974E5" w:rsidRDefault="007759D6" w:rsidP="004E0EB1">
      <w:pPr>
        <w:spacing w:after="0" w:line="240" w:lineRule="auto"/>
        <w:jc w:val="both"/>
        <w:rPr>
          <w:rFonts w:ascii="Times New Roman" w:hAnsi="Times New Roman"/>
          <w:sz w:val="24"/>
          <w:szCs w:val="24"/>
        </w:rPr>
      </w:pPr>
      <w:r w:rsidRPr="005D2823">
        <w:rPr>
          <w:rFonts w:ascii="Times New Roman" w:hAnsi="Times New Roman"/>
          <w:sz w:val="24"/>
          <w:szCs w:val="24"/>
        </w:rPr>
        <w:t>Algatab Vabariigi Valitsus „…“ „…………………“ 20</w:t>
      </w:r>
      <w:r w:rsidR="008A04F2" w:rsidRPr="005D2823">
        <w:rPr>
          <w:rFonts w:ascii="Times New Roman" w:hAnsi="Times New Roman"/>
          <w:sz w:val="24"/>
          <w:szCs w:val="24"/>
        </w:rPr>
        <w:t>24</w:t>
      </w:r>
      <w:r w:rsidRPr="005D2823">
        <w:rPr>
          <w:rFonts w:ascii="Times New Roman" w:hAnsi="Times New Roman"/>
          <w:sz w:val="24"/>
          <w:szCs w:val="24"/>
        </w:rPr>
        <w:t>. a.</w:t>
      </w:r>
    </w:p>
    <w:p w14:paraId="4733B91D" w14:textId="77777777" w:rsidR="007759D6" w:rsidRPr="0097276E" w:rsidRDefault="007759D6" w:rsidP="004E0EB1">
      <w:pPr>
        <w:spacing w:after="0" w:line="240" w:lineRule="auto"/>
        <w:rPr>
          <w:rFonts w:ascii="Times New Roman" w:hAnsi="Times New Roman"/>
          <w:sz w:val="24"/>
          <w:lang w:eastAsia="et-EE"/>
        </w:rPr>
      </w:pPr>
    </w:p>
    <w:p w14:paraId="1A5FB955" w14:textId="77777777" w:rsidR="007759D6" w:rsidRDefault="007759D6" w:rsidP="004E0EB1">
      <w:pPr>
        <w:spacing w:after="0" w:line="240" w:lineRule="auto"/>
      </w:pPr>
    </w:p>
    <w:sectPr w:rsidR="007759D6" w:rsidSect="009939FF">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Helen Uustalu" w:date="2024-01-17T13:00:00Z" w:initials="HU">
    <w:p w14:paraId="4211807A" w14:textId="77777777" w:rsidR="00647FF8" w:rsidRDefault="00647FF8" w:rsidP="00C61B16">
      <w:pPr>
        <w:pStyle w:val="Kommentaaritekst"/>
        <w:jc w:val="left"/>
      </w:pPr>
      <w:r>
        <w:rPr>
          <w:rStyle w:val="Kommentaariviide"/>
        </w:rPr>
        <w:annotationRef/>
      </w:r>
      <w:r>
        <w:t>P</w:t>
      </w:r>
      <w:r>
        <w:rPr>
          <w:color w:val="000000"/>
        </w:rPr>
        <w:t>alume täiendada seletuskirja sisukokkuvõtet vastavalt HÕNTE §-le 41, mille kohaselt peab sisukokkuvõte kirjeldama muudatuste sisu ja selle vajalikkust, sh mis on lahendatav küsimus, seaduse eesmärk, lahendusettepanekud ja nende mõju.</w:t>
      </w:r>
    </w:p>
  </w:comment>
  <w:comment w:id="3" w:author="Helen Uustalu" w:date="2024-01-11T10:56:00Z" w:initials="HU">
    <w:p w14:paraId="0CD8400A" w14:textId="6DEF3459" w:rsidR="009A28E7" w:rsidRDefault="009A28E7" w:rsidP="00C53E8F">
      <w:pPr>
        <w:pStyle w:val="Kommentaaritekst"/>
        <w:jc w:val="left"/>
      </w:pPr>
      <w:r>
        <w:rPr>
          <w:rStyle w:val="Kommentaariviide"/>
        </w:rPr>
        <w:annotationRef/>
      </w:r>
      <w:r>
        <w:t>Kuna jõustub üldises korras, siis ilmselt varem kui 01.07.24 ehk siis avaldamismärge peaks ka varasem olema. Palun muuta.</w:t>
      </w:r>
    </w:p>
  </w:comment>
  <w:comment w:id="4" w:author="Helen Uustalu" w:date="2024-01-11T11:01:00Z" w:initials="HU">
    <w:p w14:paraId="5D967967" w14:textId="77777777" w:rsidR="00945FCC" w:rsidRDefault="00945FCC" w:rsidP="00FD48EB">
      <w:pPr>
        <w:pStyle w:val="Kommentaaritekst"/>
        <w:jc w:val="left"/>
      </w:pPr>
      <w:r>
        <w:rPr>
          <w:rStyle w:val="Kommentaariviide"/>
        </w:rPr>
        <w:annotationRef/>
      </w:r>
      <w:r>
        <w:t>Siin peaks olema 2 avaldamismärget. 1 01.07.24 seisuga ja teine 01.01.25 seisuga. Palun parandada.</w:t>
      </w:r>
    </w:p>
  </w:comment>
  <w:comment w:id="5" w:author="Helen Uustalu" w:date="2024-01-11T11:20:00Z" w:initials="HU">
    <w:p w14:paraId="21C3D7EE" w14:textId="77777777" w:rsidR="0061103A" w:rsidRDefault="0061103A" w:rsidP="00FC424C">
      <w:pPr>
        <w:pStyle w:val="Kommentaaritekst"/>
        <w:jc w:val="left"/>
      </w:pPr>
      <w:r>
        <w:rPr>
          <w:rStyle w:val="Kommentaariviide"/>
        </w:rPr>
        <w:annotationRef/>
      </w:r>
      <w:r>
        <w:t>Palume siin täpsustada, kas see on direktiivi ülevõtmine, st kas kohustus/võimalus tasud kehtestada tuleneb direktiivist.</w:t>
      </w:r>
    </w:p>
  </w:comment>
  <w:comment w:id="10" w:author="Helen Uustalu" w:date="2024-01-12T13:28:00Z" w:initials="HU">
    <w:p w14:paraId="76528D80" w14:textId="77777777" w:rsidR="001A607D" w:rsidRDefault="001A607D" w:rsidP="0088671D">
      <w:pPr>
        <w:pStyle w:val="Kommentaaritekst"/>
        <w:jc w:val="left"/>
      </w:pPr>
      <w:r>
        <w:rPr>
          <w:rStyle w:val="Kommentaariviide"/>
        </w:rPr>
        <w:annotationRef/>
      </w:r>
      <w:r>
        <w:t>Palume siin täpsustada, miks need sätted just siis jõustuvad (HÕNTE § 49)</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211807A" w15:done="0"/>
  <w15:commentEx w15:paraId="0CD8400A" w15:done="0"/>
  <w15:commentEx w15:paraId="5D967967" w15:done="0"/>
  <w15:commentEx w15:paraId="21C3D7EE" w15:done="0"/>
  <w15:commentEx w15:paraId="76528D8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24DEC" w16cex:dateUtc="2024-01-17T11:00:00Z"/>
  <w16cex:commentExtensible w16cex:durableId="294A47ED" w16cex:dateUtc="2024-01-11T08:56:00Z"/>
  <w16cex:commentExtensible w16cex:durableId="294A48F8" w16cex:dateUtc="2024-01-11T09:01:00Z"/>
  <w16cex:commentExtensible w16cex:durableId="294A4D83" w16cex:dateUtc="2024-01-11T09:20:00Z"/>
  <w16cex:commentExtensible w16cex:durableId="294BBCE5" w16cex:dateUtc="2024-01-12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211807A" w16cid:durableId="29524DEC"/>
  <w16cid:commentId w16cid:paraId="0CD8400A" w16cid:durableId="294A47ED"/>
  <w16cid:commentId w16cid:paraId="5D967967" w16cid:durableId="294A48F8"/>
  <w16cid:commentId w16cid:paraId="21C3D7EE" w16cid:durableId="294A4D83"/>
  <w16cid:commentId w16cid:paraId="76528D80" w16cid:durableId="294BBC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B71E0" w14:textId="77777777" w:rsidR="00A51F09" w:rsidRDefault="00A51F09" w:rsidP="007759D6">
      <w:pPr>
        <w:spacing w:after="0" w:line="240" w:lineRule="auto"/>
      </w:pPr>
      <w:r>
        <w:separator/>
      </w:r>
    </w:p>
  </w:endnote>
  <w:endnote w:type="continuationSeparator" w:id="0">
    <w:p w14:paraId="471494F9" w14:textId="77777777" w:rsidR="00A51F09" w:rsidRDefault="00A51F09" w:rsidP="007759D6">
      <w:pPr>
        <w:spacing w:after="0" w:line="240" w:lineRule="auto"/>
      </w:pPr>
      <w:r>
        <w:continuationSeparator/>
      </w:r>
    </w:p>
  </w:endnote>
  <w:endnote w:type="continuationNotice" w:id="1">
    <w:p w14:paraId="5B4A27A9" w14:textId="77777777" w:rsidR="00A51F09" w:rsidRDefault="00A51F0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567343"/>
      <w:docPartObj>
        <w:docPartGallery w:val="Page Numbers (Bottom of Page)"/>
        <w:docPartUnique/>
      </w:docPartObj>
    </w:sdtPr>
    <w:sdtEndPr/>
    <w:sdtContent>
      <w:p w14:paraId="2EABE0F5" w14:textId="65026BD2" w:rsidR="007759D6" w:rsidRDefault="007759D6">
        <w:pPr>
          <w:pStyle w:val="Jalus"/>
          <w:jc w:val="center"/>
        </w:pPr>
        <w:r>
          <w:fldChar w:fldCharType="begin"/>
        </w:r>
        <w:r>
          <w:instrText>PAGE   \* MERGEFORMAT</w:instrText>
        </w:r>
        <w:r>
          <w:fldChar w:fldCharType="separate"/>
        </w:r>
        <w:r>
          <w:t>2</w:t>
        </w:r>
        <w:r>
          <w:fldChar w:fldCharType="end"/>
        </w:r>
      </w:p>
    </w:sdtContent>
  </w:sdt>
  <w:p w14:paraId="7409C995" w14:textId="77777777" w:rsidR="007759D6" w:rsidRDefault="007759D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CC8D23" w14:textId="77777777" w:rsidR="00A51F09" w:rsidRDefault="00A51F09" w:rsidP="007759D6">
      <w:pPr>
        <w:spacing w:after="0" w:line="240" w:lineRule="auto"/>
      </w:pPr>
      <w:r>
        <w:separator/>
      </w:r>
    </w:p>
  </w:footnote>
  <w:footnote w:type="continuationSeparator" w:id="0">
    <w:p w14:paraId="6FB58FAE" w14:textId="77777777" w:rsidR="00A51F09" w:rsidRDefault="00A51F09" w:rsidP="007759D6">
      <w:pPr>
        <w:spacing w:after="0" w:line="240" w:lineRule="auto"/>
      </w:pPr>
      <w:r>
        <w:continuationSeparator/>
      </w:r>
    </w:p>
  </w:footnote>
  <w:footnote w:type="continuationNotice" w:id="1">
    <w:p w14:paraId="3446F904" w14:textId="77777777" w:rsidR="00A51F09" w:rsidRDefault="00A51F09">
      <w:pPr>
        <w:spacing w:after="0" w:line="240" w:lineRule="auto"/>
      </w:pPr>
    </w:p>
  </w:footnote>
  <w:footnote w:id="2">
    <w:p w14:paraId="1443ACBB" w14:textId="45898E4F" w:rsidR="004D11D9" w:rsidRPr="003C5233" w:rsidRDefault="004D11D9" w:rsidP="004D11D9">
      <w:pPr>
        <w:pStyle w:val="Allmrkusetekst"/>
        <w:rPr>
          <w:rFonts w:ascii="Times New Roman" w:hAnsi="Times New Roman"/>
          <w:sz w:val="16"/>
          <w:szCs w:val="16"/>
        </w:rPr>
      </w:pPr>
      <w:r w:rsidRPr="003C5233">
        <w:rPr>
          <w:rStyle w:val="Allmrkuseviide"/>
          <w:rFonts w:ascii="Times New Roman" w:hAnsi="Times New Roman"/>
          <w:sz w:val="16"/>
          <w:szCs w:val="16"/>
        </w:rPr>
        <w:footnoteRef/>
      </w:r>
      <w:r w:rsidR="003E4472" w:rsidRPr="00FB21CA">
        <w:rPr>
          <w:rFonts w:ascii="Times New Roman" w:hAnsi="Times New Roman" w:cs="Times New Roman"/>
          <w:sz w:val="16"/>
          <w:szCs w:val="16"/>
        </w:rPr>
        <w:t xml:space="preserve"> </w:t>
      </w:r>
      <w:hyperlink r:id="rId1" w:history="1">
        <w:r w:rsidR="00FB21CA" w:rsidRPr="00FB21CA">
          <w:rPr>
            <w:rStyle w:val="Hperlink"/>
            <w:rFonts w:ascii="Times New Roman" w:hAnsi="Times New Roman" w:cs="Times New Roman"/>
            <w:sz w:val="16"/>
            <w:szCs w:val="16"/>
          </w:rPr>
          <w:t>https://www.folkhalsomyndigheten.se/the-public-health-agency-of-sweden/living-conditions-and-lifestyle/andtg/legal-requirements/e-cigarettes-refill-containers/requirements-on-electronic-cigarettes-and-refill-containers/</w:t>
        </w:r>
      </w:hyperlink>
    </w:p>
  </w:footnote>
  <w:footnote w:id="3">
    <w:p w14:paraId="03464D17" w14:textId="1614EB31" w:rsidR="004D11D9" w:rsidRPr="003C5233" w:rsidRDefault="004D11D9" w:rsidP="004D11D9">
      <w:pPr>
        <w:pStyle w:val="Allmrkusetekst"/>
        <w:rPr>
          <w:rFonts w:ascii="Times New Roman" w:hAnsi="Times New Roman"/>
          <w:sz w:val="16"/>
          <w:szCs w:val="16"/>
        </w:rPr>
      </w:pPr>
      <w:r w:rsidRPr="003C5233">
        <w:rPr>
          <w:rStyle w:val="Allmrkuseviide"/>
          <w:rFonts w:ascii="Times New Roman" w:hAnsi="Times New Roman"/>
          <w:sz w:val="16"/>
          <w:szCs w:val="16"/>
        </w:rPr>
        <w:footnoteRef/>
      </w:r>
      <w:r w:rsidRPr="003C5233">
        <w:rPr>
          <w:rFonts w:ascii="Times New Roman" w:hAnsi="Times New Roman"/>
          <w:sz w:val="16"/>
          <w:szCs w:val="16"/>
        </w:rPr>
        <w:t xml:space="preserve"> </w:t>
      </w:r>
      <w:hyperlink r:id="rId2" w:anchor=":~:text=Fees%20will%20change%20per%201%20April%2C%202022&amp;text=Products%20can%20only%20be%20notified,annual%20maintenance%20of%20the%20registration" w:history="1">
        <w:r w:rsidR="003E4472" w:rsidRPr="00AA3EA5">
          <w:rPr>
            <w:rStyle w:val="Hperlink"/>
            <w:rFonts w:ascii="Times New Roman" w:hAnsi="Times New Roman"/>
            <w:sz w:val="16"/>
            <w:szCs w:val="16"/>
          </w:rPr>
          <w:t>https://www.sik.dk/en/business/legal-guides/e-cigarettes/registration-e-cigarette-products/fees-registration-electronic-cigarettes-and-refill-containers#:~:text=Fees%20will%20change%20per%201%20April%2C%202022&amp;text=Products%20can%20only%20be%20notified,annual%20maintenance%20of%20the%20registration</w:t>
        </w:r>
      </w:hyperlink>
      <w:r w:rsidR="003E4472">
        <w:rPr>
          <w:rFonts w:ascii="Times New Roman" w:hAnsi="Times New Roman"/>
          <w:sz w:val="16"/>
          <w:szCs w:val="16"/>
        </w:rPr>
        <w:t xml:space="preserve"> </w:t>
      </w:r>
    </w:p>
  </w:footnote>
  <w:footnote w:id="4">
    <w:p w14:paraId="3B0825F3" w14:textId="586FD1CE" w:rsidR="004D11D9" w:rsidRPr="003C5233" w:rsidRDefault="004D11D9" w:rsidP="004D11D9">
      <w:pPr>
        <w:pStyle w:val="Allmrkusetekst"/>
        <w:rPr>
          <w:rFonts w:ascii="Times New Roman" w:hAnsi="Times New Roman"/>
          <w:sz w:val="16"/>
          <w:szCs w:val="16"/>
        </w:rPr>
      </w:pPr>
      <w:r w:rsidRPr="003C5233">
        <w:rPr>
          <w:rStyle w:val="Allmrkuseviide"/>
          <w:rFonts w:ascii="Times New Roman" w:hAnsi="Times New Roman"/>
          <w:sz w:val="16"/>
          <w:szCs w:val="16"/>
        </w:rPr>
        <w:footnoteRef/>
      </w:r>
      <w:r w:rsidRPr="003C5233">
        <w:rPr>
          <w:rFonts w:ascii="Times New Roman" w:hAnsi="Times New Roman"/>
          <w:sz w:val="16"/>
          <w:szCs w:val="16"/>
        </w:rPr>
        <w:t xml:space="preserve"> </w:t>
      </w:r>
      <w:hyperlink r:id="rId3" w:history="1">
        <w:r w:rsidR="003E4472" w:rsidRPr="00AA3EA5">
          <w:rPr>
            <w:rStyle w:val="Hperlink"/>
            <w:rFonts w:ascii="Times New Roman" w:hAnsi="Times New Roman"/>
            <w:sz w:val="16"/>
            <w:szCs w:val="16"/>
          </w:rPr>
          <w:t>https://www.valvira.fi/web/en/tobacco/-tupakan-tuotevalvonta-/-ilmoitukset-</w:t>
        </w:r>
      </w:hyperlink>
      <w:r w:rsidR="003E4472">
        <w:rPr>
          <w:rFonts w:ascii="Times New Roman" w:hAnsi="Times New Roman"/>
          <w:sz w:val="16"/>
          <w:szCs w:val="16"/>
        </w:rPr>
        <w:t xml:space="preserve"> </w:t>
      </w:r>
    </w:p>
  </w:footnote>
  <w:footnote w:id="5">
    <w:p w14:paraId="42A4B6C4" w14:textId="08F9DB34" w:rsidR="004D11D9" w:rsidRPr="003C5233" w:rsidRDefault="004D11D9" w:rsidP="004D11D9">
      <w:pPr>
        <w:pStyle w:val="Allmrkusetekst"/>
        <w:rPr>
          <w:rFonts w:ascii="Times New Roman" w:hAnsi="Times New Roman"/>
          <w:sz w:val="16"/>
          <w:szCs w:val="16"/>
        </w:rPr>
      </w:pPr>
      <w:r w:rsidRPr="003C5233">
        <w:rPr>
          <w:rStyle w:val="Allmrkuseviide"/>
          <w:rFonts w:ascii="Times New Roman" w:hAnsi="Times New Roman"/>
          <w:sz w:val="16"/>
          <w:szCs w:val="16"/>
        </w:rPr>
        <w:footnoteRef/>
      </w:r>
      <w:r w:rsidRPr="003C5233">
        <w:rPr>
          <w:rFonts w:ascii="Times New Roman" w:hAnsi="Times New Roman"/>
          <w:sz w:val="16"/>
          <w:szCs w:val="16"/>
        </w:rPr>
        <w:t xml:space="preserve"> </w:t>
      </w:r>
      <w:hyperlink r:id="rId4" w:history="1">
        <w:r w:rsidR="003E4472" w:rsidRPr="00AA3EA5">
          <w:rPr>
            <w:rStyle w:val="Hperlink"/>
            <w:rFonts w:ascii="Times New Roman" w:hAnsi="Times New Roman"/>
            <w:sz w:val="16"/>
            <w:szCs w:val="16"/>
          </w:rPr>
          <w:t>https://www.health.belgium.be/en/specific-regulation-tobacco-products</w:t>
        </w:r>
      </w:hyperlink>
      <w:r w:rsidR="003E4472">
        <w:rPr>
          <w:rFonts w:ascii="Times New Roman" w:hAnsi="Times New Roman"/>
          <w:sz w:val="16"/>
          <w:szCs w:val="16"/>
        </w:rPr>
        <w:t xml:space="preserve"> </w:t>
      </w:r>
    </w:p>
  </w:footnote>
  <w:footnote w:id="6">
    <w:p w14:paraId="7917AB6F" w14:textId="77777777" w:rsidR="008B0592" w:rsidRPr="00283FF9" w:rsidRDefault="008B0592" w:rsidP="008B0592">
      <w:pPr>
        <w:pStyle w:val="Allmrkusetekst"/>
        <w:rPr>
          <w:rFonts w:ascii="Times New Roman" w:hAnsi="Times New Roman" w:cs="Times New Roman"/>
          <w:sz w:val="16"/>
          <w:szCs w:val="16"/>
        </w:rPr>
      </w:pPr>
      <w:r w:rsidRPr="00283FF9">
        <w:rPr>
          <w:rStyle w:val="Allmrkuseviide"/>
          <w:rFonts w:ascii="Times New Roman" w:hAnsi="Times New Roman" w:cs="Times New Roman"/>
          <w:sz w:val="16"/>
          <w:szCs w:val="16"/>
        </w:rPr>
        <w:footnoteRef/>
      </w:r>
      <w:r w:rsidRPr="00283FF9">
        <w:rPr>
          <w:rFonts w:ascii="Times New Roman" w:hAnsi="Times New Roman" w:cs="Times New Roman"/>
          <w:sz w:val="16"/>
          <w:szCs w:val="16"/>
        </w:rPr>
        <w:t xml:space="preserve"> </w:t>
      </w:r>
      <w:hyperlink r:id="rId5" w:history="1">
        <w:r w:rsidRPr="00283FF9">
          <w:rPr>
            <w:rStyle w:val="Hperlink"/>
            <w:rFonts w:ascii="Times New Roman" w:hAnsi="Times New Roman" w:cs="Times New Roman"/>
            <w:sz w:val="16"/>
            <w:szCs w:val="16"/>
          </w:rPr>
          <w:t>Eesti Haigekassa seaduse muutmise ja sellega seonduvalt teiste seaduste muutmise seadus (Eesti Haigekassa nimetamine Tervisekassaks)–Riigi Teataja</w:t>
        </w:r>
      </w:hyperlink>
    </w:p>
  </w:footnote>
  <w:footnote w:id="7">
    <w:p w14:paraId="1C18C341" w14:textId="77777777" w:rsidR="008B0592" w:rsidRPr="00283FF9" w:rsidRDefault="008B0592" w:rsidP="008B0592">
      <w:pPr>
        <w:pStyle w:val="Allmrkusetekst"/>
        <w:rPr>
          <w:rFonts w:ascii="Times New Roman" w:hAnsi="Times New Roman" w:cs="Times New Roman"/>
          <w:sz w:val="16"/>
          <w:szCs w:val="16"/>
        </w:rPr>
      </w:pPr>
      <w:r w:rsidRPr="00283FF9">
        <w:rPr>
          <w:rStyle w:val="Allmrkuseviide"/>
          <w:rFonts w:ascii="Times New Roman" w:hAnsi="Times New Roman" w:cs="Times New Roman"/>
          <w:sz w:val="16"/>
          <w:szCs w:val="16"/>
        </w:rPr>
        <w:footnoteRef/>
      </w:r>
      <w:r w:rsidRPr="00283FF9">
        <w:rPr>
          <w:rFonts w:ascii="Times New Roman" w:hAnsi="Times New Roman" w:cs="Times New Roman"/>
          <w:sz w:val="16"/>
          <w:szCs w:val="16"/>
        </w:rPr>
        <w:t xml:space="preserve"> </w:t>
      </w:r>
      <w:hyperlink r:id="rId6" w:history="1">
        <w:r w:rsidRPr="00283FF9">
          <w:rPr>
            <w:rStyle w:val="Hperlink"/>
            <w:rFonts w:ascii="Times New Roman" w:hAnsi="Times New Roman" w:cs="Times New Roman"/>
            <w:sz w:val="16"/>
            <w:szCs w:val="16"/>
          </w:rPr>
          <w:t>Eelnõu - Riigikogu</w:t>
        </w:r>
      </w:hyperlink>
    </w:p>
  </w:footnote>
  <w:footnote w:id="8">
    <w:p w14:paraId="7D0746E3" w14:textId="77777777" w:rsidR="008B0592" w:rsidRDefault="008B0592" w:rsidP="008B0592">
      <w:pPr>
        <w:pStyle w:val="Allmrkusetekst"/>
      </w:pPr>
      <w:r w:rsidRPr="00283FF9">
        <w:rPr>
          <w:rStyle w:val="Allmrkuseviide"/>
          <w:rFonts w:ascii="Times New Roman" w:hAnsi="Times New Roman" w:cs="Times New Roman"/>
          <w:sz w:val="16"/>
          <w:szCs w:val="16"/>
        </w:rPr>
        <w:footnoteRef/>
      </w:r>
      <w:r w:rsidRPr="00283FF9">
        <w:rPr>
          <w:rFonts w:ascii="Times New Roman" w:hAnsi="Times New Roman" w:cs="Times New Roman"/>
          <w:sz w:val="16"/>
          <w:szCs w:val="16"/>
        </w:rPr>
        <w:t xml:space="preserve"> </w:t>
      </w:r>
      <w:hyperlink r:id="rId7" w:history="1">
        <w:r w:rsidRPr="00283FF9">
          <w:rPr>
            <w:rStyle w:val="Hperlink"/>
            <w:rFonts w:ascii="Times New Roman" w:hAnsi="Times New Roman" w:cs="Times New Roman"/>
            <w:sz w:val="16"/>
            <w:szCs w:val="16"/>
          </w:rPr>
          <w:t>Eelnõu - Riigikogu</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43554"/>
    <w:multiLevelType w:val="multilevel"/>
    <w:tmpl w:val="328C9F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946781"/>
    <w:multiLevelType w:val="hybridMultilevel"/>
    <w:tmpl w:val="13F01EE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1C96CDD"/>
    <w:multiLevelType w:val="multilevel"/>
    <w:tmpl w:val="5B24CB4C"/>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EEA2348"/>
    <w:multiLevelType w:val="hybridMultilevel"/>
    <w:tmpl w:val="CC7A03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33550562"/>
    <w:multiLevelType w:val="hybridMultilevel"/>
    <w:tmpl w:val="2F82077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432A6B46"/>
    <w:multiLevelType w:val="hybridMultilevel"/>
    <w:tmpl w:val="D602A2E2"/>
    <w:lvl w:ilvl="0" w:tplc="92A426E8">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B7870A5"/>
    <w:multiLevelType w:val="hybridMultilevel"/>
    <w:tmpl w:val="5266A63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4D12771D"/>
    <w:multiLevelType w:val="hybridMultilevel"/>
    <w:tmpl w:val="7324CCB8"/>
    <w:lvl w:ilvl="0" w:tplc="0425000F">
      <w:start w:val="3"/>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53396B3F"/>
    <w:multiLevelType w:val="hybridMultilevel"/>
    <w:tmpl w:val="B6268854"/>
    <w:lvl w:ilvl="0" w:tplc="8E1C3A9A">
      <w:start w:val="118"/>
      <w:numFmt w:val="bullet"/>
      <w:lvlText w:val=""/>
      <w:lvlJc w:val="left"/>
      <w:pPr>
        <w:ind w:left="644" w:hanging="360"/>
      </w:pPr>
      <w:rPr>
        <w:rFonts w:ascii="Symbol" w:eastAsiaTheme="minorHAnsi" w:hAnsi="Symbol" w:cstheme="minorBidi" w:hint="default"/>
      </w:rPr>
    </w:lvl>
    <w:lvl w:ilvl="1" w:tplc="04250003" w:tentative="1">
      <w:start w:val="1"/>
      <w:numFmt w:val="bullet"/>
      <w:lvlText w:val="o"/>
      <w:lvlJc w:val="left"/>
      <w:pPr>
        <w:ind w:left="1364" w:hanging="360"/>
      </w:pPr>
      <w:rPr>
        <w:rFonts w:ascii="Courier New" w:hAnsi="Courier New" w:cs="Courier New" w:hint="default"/>
      </w:rPr>
    </w:lvl>
    <w:lvl w:ilvl="2" w:tplc="04250005" w:tentative="1">
      <w:start w:val="1"/>
      <w:numFmt w:val="bullet"/>
      <w:lvlText w:val=""/>
      <w:lvlJc w:val="left"/>
      <w:pPr>
        <w:ind w:left="2084" w:hanging="360"/>
      </w:pPr>
      <w:rPr>
        <w:rFonts w:ascii="Wingdings" w:hAnsi="Wingdings" w:hint="default"/>
      </w:rPr>
    </w:lvl>
    <w:lvl w:ilvl="3" w:tplc="04250001" w:tentative="1">
      <w:start w:val="1"/>
      <w:numFmt w:val="bullet"/>
      <w:lvlText w:val=""/>
      <w:lvlJc w:val="left"/>
      <w:pPr>
        <w:ind w:left="2804" w:hanging="360"/>
      </w:pPr>
      <w:rPr>
        <w:rFonts w:ascii="Symbol" w:hAnsi="Symbol" w:hint="default"/>
      </w:rPr>
    </w:lvl>
    <w:lvl w:ilvl="4" w:tplc="04250003" w:tentative="1">
      <w:start w:val="1"/>
      <w:numFmt w:val="bullet"/>
      <w:lvlText w:val="o"/>
      <w:lvlJc w:val="left"/>
      <w:pPr>
        <w:ind w:left="3524" w:hanging="360"/>
      </w:pPr>
      <w:rPr>
        <w:rFonts w:ascii="Courier New" w:hAnsi="Courier New" w:cs="Courier New" w:hint="default"/>
      </w:rPr>
    </w:lvl>
    <w:lvl w:ilvl="5" w:tplc="04250005" w:tentative="1">
      <w:start w:val="1"/>
      <w:numFmt w:val="bullet"/>
      <w:lvlText w:val=""/>
      <w:lvlJc w:val="left"/>
      <w:pPr>
        <w:ind w:left="4244" w:hanging="360"/>
      </w:pPr>
      <w:rPr>
        <w:rFonts w:ascii="Wingdings" w:hAnsi="Wingdings" w:hint="default"/>
      </w:rPr>
    </w:lvl>
    <w:lvl w:ilvl="6" w:tplc="04250001" w:tentative="1">
      <w:start w:val="1"/>
      <w:numFmt w:val="bullet"/>
      <w:lvlText w:val=""/>
      <w:lvlJc w:val="left"/>
      <w:pPr>
        <w:ind w:left="4964" w:hanging="360"/>
      </w:pPr>
      <w:rPr>
        <w:rFonts w:ascii="Symbol" w:hAnsi="Symbol" w:hint="default"/>
      </w:rPr>
    </w:lvl>
    <w:lvl w:ilvl="7" w:tplc="04250003" w:tentative="1">
      <w:start w:val="1"/>
      <w:numFmt w:val="bullet"/>
      <w:lvlText w:val="o"/>
      <w:lvlJc w:val="left"/>
      <w:pPr>
        <w:ind w:left="5684" w:hanging="360"/>
      </w:pPr>
      <w:rPr>
        <w:rFonts w:ascii="Courier New" w:hAnsi="Courier New" w:cs="Courier New" w:hint="default"/>
      </w:rPr>
    </w:lvl>
    <w:lvl w:ilvl="8" w:tplc="04250005" w:tentative="1">
      <w:start w:val="1"/>
      <w:numFmt w:val="bullet"/>
      <w:lvlText w:val=""/>
      <w:lvlJc w:val="left"/>
      <w:pPr>
        <w:ind w:left="6404" w:hanging="360"/>
      </w:pPr>
      <w:rPr>
        <w:rFonts w:ascii="Wingdings" w:hAnsi="Wingdings" w:hint="default"/>
      </w:rPr>
    </w:lvl>
  </w:abstractNum>
  <w:abstractNum w:abstractNumId="9" w15:restartNumberingAfterBreak="0">
    <w:nsid w:val="578A08A3"/>
    <w:multiLevelType w:val="hybridMultilevel"/>
    <w:tmpl w:val="CC7A03A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62BB72BF"/>
    <w:multiLevelType w:val="multilevel"/>
    <w:tmpl w:val="CD9C80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55A61A7"/>
    <w:multiLevelType w:val="hybridMultilevel"/>
    <w:tmpl w:val="59EC478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76523967">
    <w:abstractNumId w:val="2"/>
  </w:num>
  <w:num w:numId="2" w16cid:durableId="122582700">
    <w:abstractNumId w:val="10"/>
  </w:num>
  <w:num w:numId="3" w16cid:durableId="1736658513">
    <w:abstractNumId w:val="9"/>
  </w:num>
  <w:num w:numId="4" w16cid:durableId="844126715">
    <w:abstractNumId w:val="8"/>
  </w:num>
  <w:num w:numId="5" w16cid:durableId="587426785">
    <w:abstractNumId w:val="11"/>
  </w:num>
  <w:num w:numId="6" w16cid:durableId="1816800969">
    <w:abstractNumId w:val="6"/>
  </w:num>
  <w:num w:numId="7" w16cid:durableId="1714424512">
    <w:abstractNumId w:val="4"/>
  </w:num>
  <w:num w:numId="8" w16cid:durableId="1101994857">
    <w:abstractNumId w:val="1"/>
  </w:num>
  <w:num w:numId="9" w16cid:durableId="198858244">
    <w:abstractNumId w:val="7"/>
  </w:num>
  <w:num w:numId="10" w16cid:durableId="61604354">
    <w:abstractNumId w:val="0"/>
  </w:num>
  <w:num w:numId="11" w16cid:durableId="1348944207">
    <w:abstractNumId w:val="3"/>
  </w:num>
  <w:num w:numId="12" w16cid:durableId="113498453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elen Uustalu">
    <w15:presenceInfo w15:providerId="AD" w15:userId="S::Helen.Uustalu@just.ee::dae08b0d-4fb1-4621-9d19-6c7572605fa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doNotDisplayPageBoundaries/>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9D6"/>
    <w:rsid w:val="00005932"/>
    <w:rsid w:val="00005F78"/>
    <w:rsid w:val="00006B09"/>
    <w:rsid w:val="000072B1"/>
    <w:rsid w:val="0001133E"/>
    <w:rsid w:val="000140B0"/>
    <w:rsid w:val="000140F3"/>
    <w:rsid w:val="00015487"/>
    <w:rsid w:val="00015BC0"/>
    <w:rsid w:val="00020ADC"/>
    <w:rsid w:val="00027D69"/>
    <w:rsid w:val="0003205A"/>
    <w:rsid w:val="00032246"/>
    <w:rsid w:val="000412C5"/>
    <w:rsid w:val="00042881"/>
    <w:rsid w:val="00047E58"/>
    <w:rsid w:val="00052543"/>
    <w:rsid w:val="00052D6E"/>
    <w:rsid w:val="000549A4"/>
    <w:rsid w:val="000606DD"/>
    <w:rsid w:val="00060DE7"/>
    <w:rsid w:val="00061A24"/>
    <w:rsid w:val="00063733"/>
    <w:rsid w:val="00065734"/>
    <w:rsid w:val="000703A8"/>
    <w:rsid w:val="000738C5"/>
    <w:rsid w:val="000775C7"/>
    <w:rsid w:val="0008094C"/>
    <w:rsid w:val="000830F4"/>
    <w:rsid w:val="0008387E"/>
    <w:rsid w:val="000843EF"/>
    <w:rsid w:val="000947A3"/>
    <w:rsid w:val="00095741"/>
    <w:rsid w:val="0009590B"/>
    <w:rsid w:val="00095F52"/>
    <w:rsid w:val="000A6089"/>
    <w:rsid w:val="000A616B"/>
    <w:rsid w:val="000C1015"/>
    <w:rsid w:val="000C324E"/>
    <w:rsid w:val="000C443C"/>
    <w:rsid w:val="000C4704"/>
    <w:rsid w:val="000D3F00"/>
    <w:rsid w:val="000E5061"/>
    <w:rsid w:val="000E5D8E"/>
    <w:rsid w:val="000E7E42"/>
    <w:rsid w:val="000F546B"/>
    <w:rsid w:val="00100B6A"/>
    <w:rsid w:val="001026D5"/>
    <w:rsid w:val="00102994"/>
    <w:rsid w:val="00106398"/>
    <w:rsid w:val="00106F07"/>
    <w:rsid w:val="00107126"/>
    <w:rsid w:val="001119FD"/>
    <w:rsid w:val="0011212F"/>
    <w:rsid w:val="001124BA"/>
    <w:rsid w:val="00120A52"/>
    <w:rsid w:val="0012196F"/>
    <w:rsid w:val="00121D42"/>
    <w:rsid w:val="00122B5F"/>
    <w:rsid w:val="00131E74"/>
    <w:rsid w:val="001334D0"/>
    <w:rsid w:val="00133DFA"/>
    <w:rsid w:val="00140470"/>
    <w:rsid w:val="001412E7"/>
    <w:rsid w:val="00141309"/>
    <w:rsid w:val="00141EEF"/>
    <w:rsid w:val="00142F36"/>
    <w:rsid w:val="001476EF"/>
    <w:rsid w:val="001507E5"/>
    <w:rsid w:val="0015244C"/>
    <w:rsid w:val="001537E2"/>
    <w:rsid w:val="001543C7"/>
    <w:rsid w:val="001567FA"/>
    <w:rsid w:val="0016210E"/>
    <w:rsid w:val="00167232"/>
    <w:rsid w:val="00167E0C"/>
    <w:rsid w:val="0017032D"/>
    <w:rsid w:val="0017110E"/>
    <w:rsid w:val="00171AC7"/>
    <w:rsid w:val="00173242"/>
    <w:rsid w:val="00174A0B"/>
    <w:rsid w:val="00177C8A"/>
    <w:rsid w:val="00180389"/>
    <w:rsid w:val="001825B0"/>
    <w:rsid w:val="00182E66"/>
    <w:rsid w:val="00184565"/>
    <w:rsid w:val="001A0A2A"/>
    <w:rsid w:val="001A1DF7"/>
    <w:rsid w:val="001A228E"/>
    <w:rsid w:val="001A38F4"/>
    <w:rsid w:val="001A390F"/>
    <w:rsid w:val="001A5349"/>
    <w:rsid w:val="001A607D"/>
    <w:rsid w:val="001B1404"/>
    <w:rsid w:val="001B1B34"/>
    <w:rsid w:val="001B396E"/>
    <w:rsid w:val="001B6D10"/>
    <w:rsid w:val="001C47A1"/>
    <w:rsid w:val="001C497D"/>
    <w:rsid w:val="001C7FAD"/>
    <w:rsid w:val="001D5484"/>
    <w:rsid w:val="001D5CBA"/>
    <w:rsid w:val="001D7F5C"/>
    <w:rsid w:val="001E2AA8"/>
    <w:rsid w:val="001E3C3B"/>
    <w:rsid w:val="001E47B8"/>
    <w:rsid w:val="001E679E"/>
    <w:rsid w:val="001E7259"/>
    <w:rsid w:val="001E7450"/>
    <w:rsid w:val="001E7998"/>
    <w:rsid w:val="001F700A"/>
    <w:rsid w:val="00202061"/>
    <w:rsid w:val="00202D46"/>
    <w:rsid w:val="00210E9A"/>
    <w:rsid w:val="002129A5"/>
    <w:rsid w:val="00225D23"/>
    <w:rsid w:val="0023180E"/>
    <w:rsid w:val="002338FF"/>
    <w:rsid w:val="002433FF"/>
    <w:rsid w:val="002442E0"/>
    <w:rsid w:val="00245B3A"/>
    <w:rsid w:val="00247BCA"/>
    <w:rsid w:val="00273A10"/>
    <w:rsid w:val="00273BB1"/>
    <w:rsid w:val="002752C6"/>
    <w:rsid w:val="00276BED"/>
    <w:rsid w:val="00283FF9"/>
    <w:rsid w:val="00284377"/>
    <w:rsid w:val="002855DE"/>
    <w:rsid w:val="00285A93"/>
    <w:rsid w:val="00286993"/>
    <w:rsid w:val="00296E93"/>
    <w:rsid w:val="002A17BE"/>
    <w:rsid w:val="002A2A04"/>
    <w:rsid w:val="002B54C3"/>
    <w:rsid w:val="002C0E70"/>
    <w:rsid w:val="002C4C29"/>
    <w:rsid w:val="002C5F97"/>
    <w:rsid w:val="002D0AA8"/>
    <w:rsid w:val="002D23AC"/>
    <w:rsid w:val="002D3544"/>
    <w:rsid w:val="002D4CE6"/>
    <w:rsid w:val="002D4D42"/>
    <w:rsid w:val="002D5E3F"/>
    <w:rsid w:val="002D66B2"/>
    <w:rsid w:val="002D6DF7"/>
    <w:rsid w:val="002E036C"/>
    <w:rsid w:val="002E6C8A"/>
    <w:rsid w:val="002F17B7"/>
    <w:rsid w:val="002F1D90"/>
    <w:rsid w:val="002F1F50"/>
    <w:rsid w:val="002F2036"/>
    <w:rsid w:val="002F282C"/>
    <w:rsid w:val="00303BEB"/>
    <w:rsid w:val="003136BE"/>
    <w:rsid w:val="00313C7B"/>
    <w:rsid w:val="00315689"/>
    <w:rsid w:val="00315ED9"/>
    <w:rsid w:val="00321609"/>
    <w:rsid w:val="00321E6B"/>
    <w:rsid w:val="003229A3"/>
    <w:rsid w:val="00323C25"/>
    <w:rsid w:val="00325053"/>
    <w:rsid w:val="00326BE6"/>
    <w:rsid w:val="00326E7B"/>
    <w:rsid w:val="003279E1"/>
    <w:rsid w:val="00332073"/>
    <w:rsid w:val="00332660"/>
    <w:rsid w:val="00335C7D"/>
    <w:rsid w:val="0034224D"/>
    <w:rsid w:val="00342ACB"/>
    <w:rsid w:val="00346220"/>
    <w:rsid w:val="00346A2B"/>
    <w:rsid w:val="00346ED9"/>
    <w:rsid w:val="003520D2"/>
    <w:rsid w:val="00353D9C"/>
    <w:rsid w:val="00357B9D"/>
    <w:rsid w:val="00361758"/>
    <w:rsid w:val="0036264C"/>
    <w:rsid w:val="003633A0"/>
    <w:rsid w:val="00363D2C"/>
    <w:rsid w:val="003654B3"/>
    <w:rsid w:val="0036780D"/>
    <w:rsid w:val="00371530"/>
    <w:rsid w:val="00372376"/>
    <w:rsid w:val="00373568"/>
    <w:rsid w:val="003808E5"/>
    <w:rsid w:val="00384142"/>
    <w:rsid w:val="00390C5C"/>
    <w:rsid w:val="003912C2"/>
    <w:rsid w:val="003969F3"/>
    <w:rsid w:val="00397BFC"/>
    <w:rsid w:val="003A5A74"/>
    <w:rsid w:val="003A5E57"/>
    <w:rsid w:val="003B1BAB"/>
    <w:rsid w:val="003B40C3"/>
    <w:rsid w:val="003B4D4F"/>
    <w:rsid w:val="003B72E6"/>
    <w:rsid w:val="003C32E3"/>
    <w:rsid w:val="003C698E"/>
    <w:rsid w:val="003D01E1"/>
    <w:rsid w:val="003D049F"/>
    <w:rsid w:val="003D3C03"/>
    <w:rsid w:val="003D487D"/>
    <w:rsid w:val="003D4D4C"/>
    <w:rsid w:val="003D79B8"/>
    <w:rsid w:val="003E1CFC"/>
    <w:rsid w:val="003E1EEA"/>
    <w:rsid w:val="003E3008"/>
    <w:rsid w:val="003E3BF3"/>
    <w:rsid w:val="003E4472"/>
    <w:rsid w:val="003E4A72"/>
    <w:rsid w:val="003E5008"/>
    <w:rsid w:val="003F1E5F"/>
    <w:rsid w:val="003F2910"/>
    <w:rsid w:val="003F5B03"/>
    <w:rsid w:val="003F6AA8"/>
    <w:rsid w:val="004125DB"/>
    <w:rsid w:val="00412F51"/>
    <w:rsid w:val="00420BAB"/>
    <w:rsid w:val="00423B1A"/>
    <w:rsid w:val="004334F9"/>
    <w:rsid w:val="00433C9C"/>
    <w:rsid w:val="00436E9B"/>
    <w:rsid w:val="0044362D"/>
    <w:rsid w:val="00444E30"/>
    <w:rsid w:val="00446C74"/>
    <w:rsid w:val="00451B4C"/>
    <w:rsid w:val="00455657"/>
    <w:rsid w:val="0045614A"/>
    <w:rsid w:val="0045643E"/>
    <w:rsid w:val="00474BB1"/>
    <w:rsid w:val="004801CE"/>
    <w:rsid w:val="004816B1"/>
    <w:rsid w:val="0048298E"/>
    <w:rsid w:val="00482BDB"/>
    <w:rsid w:val="00484B21"/>
    <w:rsid w:val="00486944"/>
    <w:rsid w:val="00486CFB"/>
    <w:rsid w:val="00487EDA"/>
    <w:rsid w:val="00490744"/>
    <w:rsid w:val="004A06EE"/>
    <w:rsid w:val="004A1323"/>
    <w:rsid w:val="004A1DEB"/>
    <w:rsid w:val="004A29B6"/>
    <w:rsid w:val="004A2F59"/>
    <w:rsid w:val="004A3790"/>
    <w:rsid w:val="004B0B43"/>
    <w:rsid w:val="004B599F"/>
    <w:rsid w:val="004B7D6A"/>
    <w:rsid w:val="004C614D"/>
    <w:rsid w:val="004D11D9"/>
    <w:rsid w:val="004D2A83"/>
    <w:rsid w:val="004D5198"/>
    <w:rsid w:val="004E0EB1"/>
    <w:rsid w:val="004E176D"/>
    <w:rsid w:val="004E3078"/>
    <w:rsid w:val="004E5B92"/>
    <w:rsid w:val="0050438C"/>
    <w:rsid w:val="00505C05"/>
    <w:rsid w:val="00505D57"/>
    <w:rsid w:val="005068DC"/>
    <w:rsid w:val="005150F2"/>
    <w:rsid w:val="005178FB"/>
    <w:rsid w:val="005208ED"/>
    <w:rsid w:val="00521F3C"/>
    <w:rsid w:val="005236DB"/>
    <w:rsid w:val="0053263D"/>
    <w:rsid w:val="005326A9"/>
    <w:rsid w:val="005338DA"/>
    <w:rsid w:val="00540718"/>
    <w:rsid w:val="005429DA"/>
    <w:rsid w:val="00547169"/>
    <w:rsid w:val="005471C4"/>
    <w:rsid w:val="005539E4"/>
    <w:rsid w:val="00561902"/>
    <w:rsid w:val="00563494"/>
    <w:rsid w:val="00570965"/>
    <w:rsid w:val="00572958"/>
    <w:rsid w:val="00573BE9"/>
    <w:rsid w:val="005769E3"/>
    <w:rsid w:val="005826A4"/>
    <w:rsid w:val="00582DE3"/>
    <w:rsid w:val="00594BBD"/>
    <w:rsid w:val="005973E0"/>
    <w:rsid w:val="00597430"/>
    <w:rsid w:val="00597DF6"/>
    <w:rsid w:val="005B3D71"/>
    <w:rsid w:val="005B4FD8"/>
    <w:rsid w:val="005C089B"/>
    <w:rsid w:val="005C09E5"/>
    <w:rsid w:val="005C442B"/>
    <w:rsid w:val="005C66BC"/>
    <w:rsid w:val="005D2823"/>
    <w:rsid w:val="005D4ADC"/>
    <w:rsid w:val="005D6637"/>
    <w:rsid w:val="005E04DC"/>
    <w:rsid w:val="005E1370"/>
    <w:rsid w:val="005E1D9D"/>
    <w:rsid w:val="005E793F"/>
    <w:rsid w:val="005F0B27"/>
    <w:rsid w:val="00607795"/>
    <w:rsid w:val="0061103A"/>
    <w:rsid w:val="00611C44"/>
    <w:rsid w:val="00612607"/>
    <w:rsid w:val="00614BE0"/>
    <w:rsid w:val="00617375"/>
    <w:rsid w:val="00620689"/>
    <w:rsid w:val="0062252A"/>
    <w:rsid w:val="00622B98"/>
    <w:rsid w:val="0062351C"/>
    <w:rsid w:val="00623A93"/>
    <w:rsid w:val="00623CDE"/>
    <w:rsid w:val="00625F15"/>
    <w:rsid w:val="00626C26"/>
    <w:rsid w:val="00626F17"/>
    <w:rsid w:val="00634DAB"/>
    <w:rsid w:val="00641469"/>
    <w:rsid w:val="00643001"/>
    <w:rsid w:val="00647FF8"/>
    <w:rsid w:val="00654A31"/>
    <w:rsid w:val="006555F4"/>
    <w:rsid w:val="00656E95"/>
    <w:rsid w:val="00657E88"/>
    <w:rsid w:val="00660973"/>
    <w:rsid w:val="00660EC3"/>
    <w:rsid w:val="006636F8"/>
    <w:rsid w:val="006645E2"/>
    <w:rsid w:val="00666FAA"/>
    <w:rsid w:val="0066C546"/>
    <w:rsid w:val="0067119A"/>
    <w:rsid w:val="006720C7"/>
    <w:rsid w:val="00676B00"/>
    <w:rsid w:val="00681EA0"/>
    <w:rsid w:val="00682593"/>
    <w:rsid w:val="00683C85"/>
    <w:rsid w:val="00690A62"/>
    <w:rsid w:val="00691E10"/>
    <w:rsid w:val="0069421F"/>
    <w:rsid w:val="00695991"/>
    <w:rsid w:val="006959BF"/>
    <w:rsid w:val="006A1A50"/>
    <w:rsid w:val="006A4593"/>
    <w:rsid w:val="006A71A3"/>
    <w:rsid w:val="006B09EF"/>
    <w:rsid w:val="006B09F5"/>
    <w:rsid w:val="006B09F9"/>
    <w:rsid w:val="006B19ED"/>
    <w:rsid w:val="006B6EBF"/>
    <w:rsid w:val="006C4FF0"/>
    <w:rsid w:val="006C728B"/>
    <w:rsid w:val="006D25AF"/>
    <w:rsid w:val="006E2767"/>
    <w:rsid w:val="006E2CCF"/>
    <w:rsid w:val="006F75FC"/>
    <w:rsid w:val="00705616"/>
    <w:rsid w:val="00713A78"/>
    <w:rsid w:val="00713F0D"/>
    <w:rsid w:val="007146B1"/>
    <w:rsid w:val="007171FA"/>
    <w:rsid w:val="00726164"/>
    <w:rsid w:val="00731118"/>
    <w:rsid w:val="0073327C"/>
    <w:rsid w:val="00742550"/>
    <w:rsid w:val="0074357C"/>
    <w:rsid w:val="00745FE9"/>
    <w:rsid w:val="00755AFC"/>
    <w:rsid w:val="00755CEC"/>
    <w:rsid w:val="00756EC4"/>
    <w:rsid w:val="007578DF"/>
    <w:rsid w:val="0076073A"/>
    <w:rsid w:val="00760BE5"/>
    <w:rsid w:val="00763762"/>
    <w:rsid w:val="007759D6"/>
    <w:rsid w:val="00775C99"/>
    <w:rsid w:val="00776A90"/>
    <w:rsid w:val="00780279"/>
    <w:rsid w:val="00782B0E"/>
    <w:rsid w:val="007837E6"/>
    <w:rsid w:val="00784073"/>
    <w:rsid w:val="00786E3F"/>
    <w:rsid w:val="00787250"/>
    <w:rsid w:val="00791068"/>
    <w:rsid w:val="00793F97"/>
    <w:rsid w:val="0079494A"/>
    <w:rsid w:val="007974E5"/>
    <w:rsid w:val="007A518E"/>
    <w:rsid w:val="007B090F"/>
    <w:rsid w:val="007B0A12"/>
    <w:rsid w:val="007B5339"/>
    <w:rsid w:val="007B64E8"/>
    <w:rsid w:val="007B71F0"/>
    <w:rsid w:val="007B747A"/>
    <w:rsid w:val="007C78E7"/>
    <w:rsid w:val="007D3518"/>
    <w:rsid w:val="007F3CF9"/>
    <w:rsid w:val="007F3E0F"/>
    <w:rsid w:val="007F3E90"/>
    <w:rsid w:val="007F471F"/>
    <w:rsid w:val="007F687A"/>
    <w:rsid w:val="008015E5"/>
    <w:rsid w:val="00803E72"/>
    <w:rsid w:val="008053A1"/>
    <w:rsid w:val="0080551A"/>
    <w:rsid w:val="00805AF2"/>
    <w:rsid w:val="00807E04"/>
    <w:rsid w:val="00810165"/>
    <w:rsid w:val="0081156B"/>
    <w:rsid w:val="008143EC"/>
    <w:rsid w:val="00816BDC"/>
    <w:rsid w:val="00822BCA"/>
    <w:rsid w:val="00825C6C"/>
    <w:rsid w:val="0083193F"/>
    <w:rsid w:val="00837194"/>
    <w:rsid w:val="008377C5"/>
    <w:rsid w:val="00842179"/>
    <w:rsid w:val="00842B8B"/>
    <w:rsid w:val="00843F4B"/>
    <w:rsid w:val="008464A3"/>
    <w:rsid w:val="00851E7B"/>
    <w:rsid w:val="00852831"/>
    <w:rsid w:val="00854DD4"/>
    <w:rsid w:val="008550B6"/>
    <w:rsid w:val="00856772"/>
    <w:rsid w:val="00862403"/>
    <w:rsid w:val="00864B90"/>
    <w:rsid w:val="00871822"/>
    <w:rsid w:val="008733B6"/>
    <w:rsid w:val="00875DBA"/>
    <w:rsid w:val="00876AF0"/>
    <w:rsid w:val="00880994"/>
    <w:rsid w:val="00892EBD"/>
    <w:rsid w:val="008A04F2"/>
    <w:rsid w:val="008A19F7"/>
    <w:rsid w:val="008A20D4"/>
    <w:rsid w:val="008B0592"/>
    <w:rsid w:val="008D2EB2"/>
    <w:rsid w:val="008D5250"/>
    <w:rsid w:val="008D615E"/>
    <w:rsid w:val="008D7E6A"/>
    <w:rsid w:val="008E03A8"/>
    <w:rsid w:val="008F10C0"/>
    <w:rsid w:val="008F53B6"/>
    <w:rsid w:val="008F6A35"/>
    <w:rsid w:val="008F6FE8"/>
    <w:rsid w:val="00900555"/>
    <w:rsid w:val="00902F4E"/>
    <w:rsid w:val="009041F6"/>
    <w:rsid w:val="00906914"/>
    <w:rsid w:val="00907683"/>
    <w:rsid w:val="00911C44"/>
    <w:rsid w:val="0091201A"/>
    <w:rsid w:val="00913F10"/>
    <w:rsid w:val="009208B7"/>
    <w:rsid w:val="009231F6"/>
    <w:rsid w:val="00926D18"/>
    <w:rsid w:val="0093364B"/>
    <w:rsid w:val="00935032"/>
    <w:rsid w:val="00942842"/>
    <w:rsid w:val="00945CBB"/>
    <w:rsid w:val="00945FCC"/>
    <w:rsid w:val="009516B9"/>
    <w:rsid w:val="00953567"/>
    <w:rsid w:val="00955559"/>
    <w:rsid w:val="00961AB6"/>
    <w:rsid w:val="009633FF"/>
    <w:rsid w:val="00964431"/>
    <w:rsid w:val="00965705"/>
    <w:rsid w:val="00965BC4"/>
    <w:rsid w:val="00966530"/>
    <w:rsid w:val="00970192"/>
    <w:rsid w:val="00972BF4"/>
    <w:rsid w:val="00975285"/>
    <w:rsid w:val="009761C3"/>
    <w:rsid w:val="00981BBA"/>
    <w:rsid w:val="00985957"/>
    <w:rsid w:val="009860E9"/>
    <w:rsid w:val="00990561"/>
    <w:rsid w:val="009939FF"/>
    <w:rsid w:val="00997A7E"/>
    <w:rsid w:val="009A0E33"/>
    <w:rsid w:val="009A28E7"/>
    <w:rsid w:val="009A6130"/>
    <w:rsid w:val="009B59B8"/>
    <w:rsid w:val="009C28B6"/>
    <w:rsid w:val="009C366E"/>
    <w:rsid w:val="009C6685"/>
    <w:rsid w:val="009C745C"/>
    <w:rsid w:val="009D0CBB"/>
    <w:rsid w:val="009D258E"/>
    <w:rsid w:val="009D5BC6"/>
    <w:rsid w:val="009D71AC"/>
    <w:rsid w:val="009D7C98"/>
    <w:rsid w:val="009E0662"/>
    <w:rsid w:val="009E28D2"/>
    <w:rsid w:val="009F429E"/>
    <w:rsid w:val="009F5166"/>
    <w:rsid w:val="009F6A3C"/>
    <w:rsid w:val="009F76DF"/>
    <w:rsid w:val="00A02896"/>
    <w:rsid w:val="00A0308D"/>
    <w:rsid w:val="00A05915"/>
    <w:rsid w:val="00A05E6E"/>
    <w:rsid w:val="00A05F5D"/>
    <w:rsid w:val="00A06036"/>
    <w:rsid w:val="00A07D85"/>
    <w:rsid w:val="00A10BE2"/>
    <w:rsid w:val="00A1193D"/>
    <w:rsid w:val="00A141F7"/>
    <w:rsid w:val="00A14993"/>
    <w:rsid w:val="00A15B14"/>
    <w:rsid w:val="00A16002"/>
    <w:rsid w:val="00A21657"/>
    <w:rsid w:val="00A2218A"/>
    <w:rsid w:val="00A258E6"/>
    <w:rsid w:val="00A27A0C"/>
    <w:rsid w:val="00A3388D"/>
    <w:rsid w:val="00A35123"/>
    <w:rsid w:val="00A36983"/>
    <w:rsid w:val="00A36AC7"/>
    <w:rsid w:val="00A421B5"/>
    <w:rsid w:val="00A472B5"/>
    <w:rsid w:val="00A50100"/>
    <w:rsid w:val="00A514BB"/>
    <w:rsid w:val="00A51F09"/>
    <w:rsid w:val="00A53DD2"/>
    <w:rsid w:val="00A53E63"/>
    <w:rsid w:val="00A5630A"/>
    <w:rsid w:val="00A607F4"/>
    <w:rsid w:val="00A60A07"/>
    <w:rsid w:val="00A62CE3"/>
    <w:rsid w:val="00A64F7A"/>
    <w:rsid w:val="00A65D16"/>
    <w:rsid w:val="00A72887"/>
    <w:rsid w:val="00A7322D"/>
    <w:rsid w:val="00A83970"/>
    <w:rsid w:val="00A86A3B"/>
    <w:rsid w:val="00A91DA0"/>
    <w:rsid w:val="00A950E2"/>
    <w:rsid w:val="00AA255F"/>
    <w:rsid w:val="00AA258F"/>
    <w:rsid w:val="00AA4245"/>
    <w:rsid w:val="00AA671B"/>
    <w:rsid w:val="00AA743F"/>
    <w:rsid w:val="00AA7F83"/>
    <w:rsid w:val="00AC32FD"/>
    <w:rsid w:val="00AC3B21"/>
    <w:rsid w:val="00AD0AE3"/>
    <w:rsid w:val="00AD442B"/>
    <w:rsid w:val="00AE3D30"/>
    <w:rsid w:val="00AE5562"/>
    <w:rsid w:val="00AE5BDE"/>
    <w:rsid w:val="00AF6FFC"/>
    <w:rsid w:val="00B005E4"/>
    <w:rsid w:val="00B03DFE"/>
    <w:rsid w:val="00B11EC6"/>
    <w:rsid w:val="00B150E3"/>
    <w:rsid w:val="00B23A6F"/>
    <w:rsid w:val="00B24AB4"/>
    <w:rsid w:val="00B26A2C"/>
    <w:rsid w:val="00B32187"/>
    <w:rsid w:val="00B33570"/>
    <w:rsid w:val="00B33891"/>
    <w:rsid w:val="00B417B2"/>
    <w:rsid w:val="00B41AB4"/>
    <w:rsid w:val="00B435D1"/>
    <w:rsid w:val="00B44D4C"/>
    <w:rsid w:val="00B4579B"/>
    <w:rsid w:val="00B50A7D"/>
    <w:rsid w:val="00B57E3E"/>
    <w:rsid w:val="00B6424F"/>
    <w:rsid w:val="00B71815"/>
    <w:rsid w:val="00B726C7"/>
    <w:rsid w:val="00B737E7"/>
    <w:rsid w:val="00B75116"/>
    <w:rsid w:val="00B84EEB"/>
    <w:rsid w:val="00B86054"/>
    <w:rsid w:val="00B90CFD"/>
    <w:rsid w:val="00B93FE0"/>
    <w:rsid w:val="00B953BB"/>
    <w:rsid w:val="00B97768"/>
    <w:rsid w:val="00BA33D6"/>
    <w:rsid w:val="00BA5376"/>
    <w:rsid w:val="00BB05A9"/>
    <w:rsid w:val="00BB6538"/>
    <w:rsid w:val="00BB6FDD"/>
    <w:rsid w:val="00BC1C47"/>
    <w:rsid w:val="00BC486C"/>
    <w:rsid w:val="00BD03F3"/>
    <w:rsid w:val="00BD1C4B"/>
    <w:rsid w:val="00BD76B2"/>
    <w:rsid w:val="00BD796F"/>
    <w:rsid w:val="00BD7A7F"/>
    <w:rsid w:val="00BE2843"/>
    <w:rsid w:val="00BE2D93"/>
    <w:rsid w:val="00BE60B5"/>
    <w:rsid w:val="00BF248C"/>
    <w:rsid w:val="00BF4DFD"/>
    <w:rsid w:val="00BF66A4"/>
    <w:rsid w:val="00C009BC"/>
    <w:rsid w:val="00C00A02"/>
    <w:rsid w:val="00C04992"/>
    <w:rsid w:val="00C158A5"/>
    <w:rsid w:val="00C16193"/>
    <w:rsid w:val="00C17B59"/>
    <w:rsid w:val="00C21ADE"/>
    <w:rsid w:val="00C26AA5"/>
    <w:rsid w:val="00C2714D"/>
    <w:rsid w:val="00C30771"/>
    <w:rsid w:val="00C33BB9"/>
    <w:rsid w:val="00C3564C"/>
    <w:rsid w:val="00C462C9"/>
    <w:rsid w:val="00C47038"/>
    <w:rsid w:val="00C5057A"/>
    <w:rsid w:val="00C54037"/>
    <w:rsid w:val="00C60EB0"/>
    <w:rsid w:val="00C66FA7"/>
    <w:rsid w:val="00C6764A"/>
    <w:rsid w:val="00C742DD"/>
    <w:rsid w:val="00C93B90"/>
    <w:rsid w:val="00C94D64"/>
    <w:rsid w:val="00C95B9F"/>
    <w:rsid w:val="00CA0818"/>
    <w:rsid w:val="00CA1E86"/>
    <w:rsid w:val="00CA4CA6"/>
    <w:rsid w:val="00CA7823"/>
    <w:rsid w:val="00CB06ED"/>
    <w:rsid w:val="00CB3120"/>
    <w:rsid w:val="00CB36F4"/>
    <w:rsid w:val="00CB3FA4"/>
    <w:rsid w:val="00CB408D"/>
    <w:rsid w:val="00CB5FCD"/>
    <w:rsid w:val="00CB6BF3"/>
    <w:rsid w:val="00CB7A33"/>
    <w:rsid w:val="00CB7EA2"/>
    <w:rsid w:val="00CC0DD4"/>
    <w:rsid w:val="00CC50DE"/>
    <w:rsid w:val="00CC793C"/>
    <w:rsid w:val="00CD0A94"/>
    <w:rsid w:val="00CD18B7"/>
    <w:rsid w:val="00CD1AB9"/>
    <w:rsid w:val="00CD2BA4"/>
    <w:rsid w:val="00CD3B95"/>
    <w:rsid w:val="00CD6063"/>
    <w:rsid w:val="00CE1D0D"/>
    <w:rsid w:val="00CE3AE3"/>
    <w:rsid w:val="00CE6384"/>
    <w:rsid w:val="00CF5604"/>
    <w:rsid w:val="00CF7756"/>
    <w:rsid w:val="00D03C29"/>
    <w:rsid w:val="00D04C86"/>
    <w:rsid w:val="00D06911"/>
    <w:rsid w:val="00D149B3"/>
    <w:rsid w:val="00D1613A"/>
    <w:rsid w:val="00D24F8C"/>
    <w:rsid w:val="00D26554"/>
    <w:rsid w:val="00D30460"/>
    <w:rsid w:val="00D417DB"/>
    <w:rsid w:val="00D45A8D"/>
    <w:rsid w:val="00D519C1"/>
    <w:rsid w:val="00D600B8"/>
    <w:rsid w:val="00D6216F"/>
    <w:rsid w:val="00D66874"/>
    <w:rsid w:val="00D704A8"/>
    <w:rsid w:val="00D72AA9"/>
    <w:rsid w:val="00D7564B"/>
    <w:rsid w:val="00D777D4"/>
    <w:rsid w:val="00D81B5A"/>
    <w:rsid w:val="00D83E12"/>
    <w:rsid w:val="00D84EBE"/>
    <w:rsid w:val="00D869E0"/>
    <w:rsid w:val="00D91956"/>
    <w:rsid w:val="00D92179"/>
    <w:rsid w:val="00D93122"/>
    <w:rsid w:val="00D954AA"/>
    <w:rsid w:val="00D9583C"/>
    <w:rsid w:val="00DA4067"/>
    <w:rsid w:val="00DA6BD7"/>
    <w:rsid w:val="00DB125D"/>
    <w:rsid w:val="00DB1322"/>
    <w:rsid w:val="00DB3130"/>
    <w:rsid w:val="00DB4B66"/>
    <w:rsid w:val="00DB586F"/>
    <w:rsid w:val="00DC0E73"/>
    <w:rsid w:val="00DC1B59"/>
    <w:rsid w:val="00DC61A2"/>
    <w:rsid w:val="00DD5539"/>
    <w:rsid w:val="00DD78B6"/>
    <w:rsid w:val="00DD7EF2"/>
    <w:rsid w:val="00DE054C"/>
    <w:rsid w:val="00DE48DE"/>
    <w:rsid w:val="00DF00BA"/>
    <w:rsid w:val="00DF23CC"/>
    <w:rsid w:val="00E034A0"/>
    <w:rsid w:val="00E06ADB"/>
    <w:rsid w:val="00E10506"/>
    <w:rsid w:val="00E105E7"/>
    <w:rsid w:val="00E123BF"/>
    <w:rsid w:val="00E1248F"/>
    <w:rsid w:val="00E24C30"/>
    <w:rsid w:val="00E25287"/>
    <w:rsid w:val="00E255CD"/>
    <w:rsid w:val="00E256FF"/>
    <w:rsid w:val="00E266A0"/>
    <w:rsid w:val="00E3043C"/>
    <w:rsid w:val="00E31B2F"/>
    <w:rsid w:val="00E32B68"/>
    <w:rsid w:val="00E37690"/>
    <w:rsid w:val="00E42923"/>
    <w:rsid w:val="00E44CD1"/>
    <w:rsid w:val="00E451BB"/>
    <w:rsid w:val="00E45423"/>
    <w:rsid w:val="00E52AE7"/>
    <w:rsid w:val="00E5310D"/>
    <w:rsid w:val="00E532C3"/>
    <w:rsid w:val="00E568A9"/>
    <w:rsid w:val="00E60040"/>
    <w:rsid w:val="00E60214"/>
    <w:rsid w:val="00E63A14"/>
    <w:rsid w:val="00E65311"/>
    <w:rsid w:val="00E66745"/>
    <w:rsid w:val="00E66B22"/>
    <w:rsid w:val="00E67B99"/>
    <w:rsid w:val="00E72892"/>
    <w:rsid w:val="00E72C7E"/>
    <w:rsid w:val="00E76A45"/>
    <w:rsid w:val="00E778FB"/>
    <w:rsid w:val="00E84345"/>
    <w:rsid w:val="00E87F86"/>
    <w:rsid w:val="00E901B6"/>
    <w:rsid w:val="00E90B29"/>
    <w:rsid w:val="00E9531B"/>
    <w:rsid w:val="00EA6174"/>
    <w:rsid w:val="00EB1698"/>
    <w:rsid w:val="00EB35C8"/>
    <w:rsid w:val="00EB6732"/>
    <w:rsid w:val="00EC2158"/>
    <w:rsid w:val="00EC256D"/>
    <w:rsid w:val="00ED12D3"/>
    <w:rsid w:val="00ED26FC"/>
    <w:rsid w:val="00ED54DB"/>
    <w:rsid w:val="00ED6FF4"/>
    <w:rsid w:val="00EE1A47"/>
    <w:rsid w:val="00EE2C81"/>
    <w:rsid w:val="00EE32A4"/>
    <w:rsid w:val="00EF423E"/>
    <w:rsid w:val="00EF4322"/>
    <w:rsid w:val="00EF4E7A"/>
    <w:rsid w:val="00EF693E"/>
    <w:rsid w:val="00EF6987"/>
    <w:rsid w:val="00EF7E6C"/>
    <w:rsid w:val="00F1063E"/>
    <w:rsid w:val="00F16F68"/>
    <w:rsid w:val="00F21D1D"/>
    <w:rsid w:val="00F23A3D"/>
    <w:rsid w:val="00F24E75"/>
    <w:rsid w:val="00F254DC"/>
    <w:rsid w:val="00F2644D"/>
    <w:rsid w:val="00F271E2"/>
    <w:rsid w:val="00F2726A"/>
    <w:rsid w:val="00F30087"/>
    <w:rsid w:val="00F301FB"/>
    <w:rsid w:val="00F3031D"/>
    <w:rsid w:val="00F30B3F"/>
    <w:rsid w:val="00F34D55"/>
    <w:rsid w:val="00F36B44"/>
    <w:rsid w:val="00F374D0"/>
    <w:rsid w:val="00F445FB"/>
    <w:rsid w:val="00F4536A"/>
    <w:rsid w:val="00F45FAD"/>
    <w:rsid w:val="00F47F7C"/>
    <w:rsid w:val="00F504A4"/>
    <w:rsid w:val="00F52B76"/>
    <w:rsid w:val="00F52F8B"/>
    <w:rsid w:val="00F54F9F"/>
    <w:rsid w:val="00F5621C"/>
    <w:rsid w:val="00F57AB2"/>
    <w:rsid w:val="00F60734"/>
    <w:rsid w:val="00F611C1"/>
    <w:rsid w:val="00F61548"/>
    <w:rsid w:val="00F61FA8"/>
    <w:rsid w:val="00F75D46"/>
    <w:rsid w:val="00F76162"/>
    <w:rsid w:val="00F8223D"/>
    <w:rsid w:val="00F832C8"/>
    <w:rsid w:val="00F84C28"/>
    <w:rsid w:val="00F87D3D"/>
    <w:rsid w:val="00F91058"/>
    <w:rsid w:val="00F94B40"/>
    <w:rsid w:val="00F950EA"/>
    <w:rsid w:val="00F96D03"/>
    <w:rsid w:val="00F97CB5"/>
    <w:rsid w:val="00FA2882"/>
    <w:rsid w:val="00FA2FE8"/>
    <w:rsid w:val="00FA5F79"/>
    <w:rsid w:val="00FB07E4"/>
    <w:rsid w:val="00FB0D8A"/>
    <w:rsid w:val="00FB21CA"/>
    <w:rsid w:val="00FC060E"/>
    <w:rsid w:val="00FC432C"/>
    <w:rsid w:val="00FC4B30"/>
    <w:rsid w:val="00FC4C3B"/>
    <w:rsid w:val="00FD0845"/>
    <w:rsid w:val="00FD133A"/>
    <w:rsid w:val="00FD3248"/>
    <w:rsid w:val="00FD73F9"/>
    <w:rsid w:val="00FE37B4"/>
    <w:rsid w:val="00FE4B42"/>
    <w:rsid w:val="00FF0A0A"/>
    <w:rsid w:val="00FF568B"/>
    <w:rsid w:val="0116A094"/>
    <w:rsid w:val="020F22C8"/>
    <w:rsid w:val="038D9CE7"/>
    <w:rsid w:val="043A01A9"/>
    <w:rsid w:val="046994C2"/>
    <w:rsid w:val="04AF7C56"/>
    <w:rsid w:val="061B7D01"/>
    <w:rsid w:val="0689E94A"/>
    <w:rsid w:val="08E7B312"/>
    <w:rsid w:val="0D8DC411"/>
    <w:rsid w:val="0E17F372"/>
    <w:rsid w:val="0EB65008"/>
    <w:rsid w:val="12D722B4"/>
    <w:rsid w:val="12DE4FF2"/>
    <w:rsid w:val="1327D8E7"/>
    <w:rsid w:val="15AEB306"/>
    <w:rsid w:val="15FBC8E4"/>
    <w:rsid w:val="17EEF9FB"/>
    <w:rsid w:val="1B10D5C1"/>
    <w:rsid w:val="1FBFCFEA"/>
    <w:rsid w:val="23DA0360"/>
    <w:rsid w:val="244059B2"/>
    <w:rsid w:val="2491E180"/>
    <w:rsid w:val="24979447"/>
    <w:rsid w:val="26932425"/>
    <w:rsid w:val="2717BD28"/>
    <w:rsid w:val="27B2B5AA"/>
    <w:rsid w:val="28551192"/>
    <w:rsid w:val="29C2D85C"/>
    <w:rsid w:val="2BE7DC48"/>
    <w:rsid w:val="2E720169"/>
    <w:rsid w:val="3278FD38"/>
    <w:rsid w:val="34B3E0C4"/>
    <w:rsid w:val="34E4206F"/>
    <w:rsid w:val="3BAA5404"/>
    <w:rsid w:val="3D27FD75"/>
    <w:rsid w:val="3EAE08DA"/>
    <w:rsid w:val="40CEF4AD"/>
    <w:rsid w:val="4145FB78"/>
    <w:rsid w:val="45B9D677"/>
    <w:rsid w:val="45C109AA"/>
    <w:rsid w:val="46528DB1"/>
    <w:rsid w:val="4791E6F3"/>
    <w:rsid w:val="4BF26719"/>
    <w:rsid w:val="4E3B60A7"/>
    <w:rsid w:val="4E794F80"/>
    <w:rsid w:val="50965205"/>
    <w:rsid w:val="5172452A"/>
    <w:rsid w:val="53780D62"/>
    <w:rsid w:val="54410E2C"/>
    <w:rsid w:val="549EFAA7"/>
    <w:rsid w:val="54FE841B"/>
    <w:rsid w:val="55DC8A49"/>
    <w:rsid w:val="571EE728"/>
    <w:rsid w:val="5ADD3EED"/>
    <w:rsid w:val="5BBA9C0A"/>
    <w:rsid w:val="5E7242F7"/>
    <w:rsid w:val="5EC64B16"/>
    <w:rsid w:val="5F4D439C"/>
    <w:rsid w:val="6242187E"/>
    <w:rsid w:val="66D15B93"/>
    <w:rsid w:val="69EC46ED"/>
    <w:rsid w:val="6A7074F2"/>
    <w:rsid w:val="6B090DF1"/>
    <w:rsid w:val="71CB60A1"/>
    <w:rsid w:val="72D282E6"/>
    <w:rsid w:val="74BA429C"/>
    <w:rsid w:val="7528F838"/>
    <w:rsid w:val="79A300E6"/>
    <w:rsid w:val="7BA0CE4E"/>
    <w:rsid w:val="7DB87A63"/>
    <w:rsid w:val="7DE94A3C"/>
    <w:rsid w:val="7E69E9CE"/>
    <w:rsid w:val="7F817C34"/>
    <w:rsid w:val="7FE7CC7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931E80"/>
  <w15:chartTrackingRefBased/>
  <w15:docId w15:val="{9A0D4AC8-E331-46DD-803A-931427261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759D6"/>
  </w:style>
  <w:style w:type="paragraph" w:styleId="Pealkiri1">
    <w:name w:val="heading 1"/>
    <w:basedOn w:val="Normaallaad"/>
    <w:next w:val="Normaallaad"/>
    <w:link w:val="Pealkiri1Mrk"/>
    <w:qFormat/>
    <w:rsid w:val="007759D6"/>
    <w:pPr>
      <w:keepNext/>
      <w:spacing w:before="100" w:beforeAutospacing="1" w:after="100" w:afterAutospacing="1" w:line="240" w:lineRule="atLeast"/>
      <w:jc w:val="both"/>
      <w:outlineLvl w:val="0"/>
    </w:pPr>
    <w:rPr>
      <w:rFonts w:ascii="Arial" w:eastAsia="Times New Roman" w:hAnsi="Arial" w:cs="Times New Roman"/>
      <w:b/>
      <w:bCs/>
      <w:kern w:val="0"/>
      <w:szCs w:val="24"/>
      <w14:ligatures w14:val="none"/>
    </w:rPr>
  </w:style>
  <w:style w:type="paragraph" w:styleId="Pealkiri3">
    <w:name w:val="heading 3"/>
    <w:basedOn w:val="Normaallaad"/>
    <w:next w:val="Normaallaad"/>
    <w:link w:val="Pealkiri3Mrk"/>
    <w:uiPriority w:val="9"/>
    <w:semiHidden/>
    <w:unhideWhenUsed/>
    <w:qFormat/>
    <w:rsid w:val="00D600B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7759D6"/>
    <w:pPr>
      <w:ind w:left="720"/>
      <w:contextualSpacing/>
    </w:pPr>
  </w:style>
  <w:style w:type="character" w:styleId="Kommentaariviide">
    <w:name w:val="annotation reference"/>
    <w:basedOn w:val="Liguvaikefont"/>
    <w:uiPriority w:val="99"/>
    <w:semiHidden/>
    <w:qFormat/>
    <w:rsid w:val="007759D6"/>
    <w:rPr>
      <w:sz w:val="16"/>
      <w:szCs w:val="16"/>
    </w:rPr>
  </w:style>
  <w:style w:type="paragraph" w:styleId="Kommentaaritekst">
    <w:name w:val="annotation text"/>
    <w:basedOn w:val="Normaallaad"/>
    <w:link w:val="KommentaaritekstMrk"/>
    <w:uiPriority w:val="99"/>
    <w:qFormat/>
    <w:rsid w:val="007759D6"/>
    <w:pPr>
      <w:spacing w:after="0" w:line="240" w:lineRule="auto"/>
      <w:jc w:val="both"/>
    </w:pPr>
    <w:rPr>
      <w:rFonts w:ascii="Arial" w:eastAsia="Times New Roman" w:hAnsi="Arial" w:cs="Times New Roman"/>
      <w:kern w:val="0"/>
      <w:sz w:val="20"/>
      <w:szCs w:val="20"/>
      <w14:ligatures w14:val="none"/>
    </w:rPr>
  </w:style>
  <w:style w:type="character" w:customStyle="1" w:styleId="KommentaaritekstMrk">
    <w:name w:val="Kommentaari tekst Märk"/>
    <w:basedOn w:val="Liguvaikefont"/>
    <w:link w:val="Kommentaaritekst"/>
    <w:uiPriority w:val="99"/>
    <w:qFormat/>
    <w:rsid w:val="007759D6"/>
    <w:rPr>
      <w:rFonts w:ascii="Arial" w:eastAsia="Times New Roman" w:hAnsi="Arial" w:cs="Times New Roman"/>
      <w:kern w:val="0"/>
      <w:sz w:val="20"/>
      <w:szCs w:val="20"/>
      <w14:ligatures w14:val="none"/>
    </w:rPr>
  </w:style>
  <w:style w:type="character" w:customStyle="1" w:styleId="Pealkiri1Mrk">
    <w:name w:val="Pealkiri 1 Märk"/>
    <w:basedOn w:val="Liguvaikefont"/>
    <w:link w:val="Pealkiri1"/>
    <w:rsid w:val="007759D6"/>
    <w:rPr>
      <w:rFonts w:ascii="Arial" w:eastAsia="Times New Roman" w:hAnsi="Arial" w:cs="Times New Roman"/>
      <w:b/>
      <w:bCs/>
      <w:kern w:val="0"/>
      <w:szCs w:val="24"/>
      <w14:ligatures w14:val="none"/>
    </w:rPr>
  </w:style>
  <w:style w:type="paragraph" w:customStyle="1" w:styleId="Default">
    <w:name w:val="Default"/>
    <w:rsid w:val="007759D6"/>
    <w:pPr>
      <w:autoSpaceDE w:val="0"/>
      <w:autoSpaceDN w:val="0"/>
      <w:adjustRightInd w:val="0"/>
      <w:spacing w:after="0" w:line="240" w:lineRule="auto"/>
    </w:pPr>
    <w:rPr>
      <w:rFonts w:ascii="Arial" w:eastAsia="Times New Roman" w:hAnsi="Arial" w:cs="Arial"/>
      <w:color w:val="000000"/>
      <w:kern w:val="0"/>
      <w:sz w:val="24"/>
      <w:szCs w:val="24"/>
      <w:lang w:eastAsia="et-EE"/>
      <w14:ligatures w14:val="none"/>
    </w:rPr>
  </w:style>
  <w:style w:type="character" w:styleId="Tugev">
    <w:name w:val="Strong"/>
    <w:basedOn w:val="Liguvaikefont"/>
    <w:uiPriority w:val="22"/>
    <w:qFormat/>
    <w:rsid w:val="007759D6"/>
    <w:rPr>
      <w:b/>
      <w:bCs/>
      <w:sz w:val="24"/>
      <w:szCs w:val="24"/>
      <w:bdr w:val="none" w:sz="0" w:space="0" w:color="auto" w:frame="1"/>
      <w:vertAlign w:val="baseline"/>
    </w:rPr>
  </w:style>
  <w:style w:type="paragraph" w:styleId="Normaallaadveeb">
    <w:name w:val="Normal (Web)"/>
    <w:basedOn w:val="Normaallaad"/>
    <w:uiPriority w:val="99"/>
    <w:unhideWhenUsed/>
    <w:rsid w:val="007759D6"/>
    <w:pPr>
      <w:spacing w:before="240"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yhik">
    <w:name w:val="tyhik"/>
    <w:basedOn w:val="Liguvaikefont"/>
    <w:rsid w:val="007759D6"/>
  </w:style>
  <w:style w:type="character" w:styleId="Hperlink">
    <w:name w:val="Hyperlink"/>
    <w:basedOn w:val="Liguvaikefont"/>
    <w:uiPriority w:val="99"/>
    <w:unhideWhenUsed/>
    <w:rsid w:val="007759D6"/>
    <w:rPr>
      <w:color w:val="0563C1" w:themeColor="hyperlink"/>
      <w:u w:val="single"/>
    </w:rPr>
  </w:style>
  <w:style w:type="paragraph" w:styleId="Pis">
    <w:name w:val="header"/>
    <w:basedOn w:val="Normaallaad"/>
    <w:link w:val="PisMrk"/>
    <w:uiPriority w:val="99"/>
    <w:unhideWhenUsed/>
    <w:rsid w:val="007759D6"/>
    <w:pPr>
      <w:tabs>
        <w:tab w:val="center" w:pos="4536"/>
        <w:tab w:val="right" w:pos="9072"/>
      </w:tabs>
      <w:spacing w:after="0" w:line="240" w:lineRule="auto"/>
    </w:pPr>
  </w:style>
  <w:style w:type="character" w:customStyle="1" w:styleId="PisMrk">
    <w:name w:val="Päis Märk"/>
    <w:basedOn w:val="Liguvaikefont"/>
    <w:link w:val="Pis"/>
    <w:uiPriority w:val="99"/>
    <w:rsid w:val="007759D6"/>
  </w:style>
  <w:style w:type="paragraph" w:styleId="Jalus">
    <w:name w:val="footer"/>
    <w:basedOn w:val="Normaallaad"/>
    <w:link w:val="JalusMrk"/>
    <w:uiPriority w:val="99"/>
    <w:unhideWhenUsed/>
    <w:rsid w:val="007759D6"/>
    <w:pPr>
      <w:tabs>
        <w:tab w:val="center" w:pos="4536"/>
        <w:tab w:val="right" w:pos="9072"/>
      </w:tabs>
      <w:spacing w:after="0" w:line="240" w:lineRule="auto"/>
    </w:pPr>
  </w:style>
  <w:style w:type="character" w:customStyle="1" w:styleId="JalusMrk">
    <w:name w:val="Jalus Märk"/>
    <w:basedOn w:val="Liguvaikefont"/>
    <w:link w:val="Jalus"/>
    <w:uiPriority w:val="99"/>
    <w:rsid w:val="007759D6"/>
  </w:style>
  <w:style w:type="character" w:styleId="Lahendamatamainimine">
    <w:name w:val="Unresolved Mention"/>
    <w:basedOn w:val="Liguvaikefont"/>
    <w:uiPriority w:val="99"/>
    <w:semiHidden/>
    <w:unhideWhenUsed/>
    <w:rsid w:val="008B0592"/>
    <w:rPr>
      <w:color w:val="605E5C"/>
      <w:shd w:val="clear" w:color="auto" w:fill="E1DFDD"/>
    </w:rPr>
  </w:style>
  <w:style w:type="paragraph" w:styleId="Allmrkusetekst">
    <w:name w:val="footnote text"/>
    <w:basedOn w:val="Normaallaad"/>
    <w:link w:val="AllmrkusetekstMrk"/>
    <w:uiPriority w:val="99"/>
    <w:semiHidden/>
    <w:unhideWhenUsed/>
    <w:rsid w:val="008B0592"/>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B0592"/>
    <w:rPr>
      <w:sz w:val="20"/>
      <w:szCs w:val="20"/>
    </w:rPr>
  </w:style>
  <w:style w:type="character" w:styleId="Allmrkuseviide">
    <w:name w:val="footnote reference"/>
    <w:basedOn w:val="Liguvaikefont"/>
    <w:uiPriority w:val="99"/>
    <w:unhideWhenUsed/>
    <w:rsid w:val="008B0592"/>
    <w:rPr>
      <w:vertAlign w:val="superscript"/>
    </w:rPr>
  </w:style>
  <w:style w:type="paragraph" w:styleId="Kommentaariteema">
    <w:name w:val="annotation subject"/>
    <w:basedOn w:val="Kommentaaritekst"/>
    <w:next w:val="Kommentaaritekst"/>
    <w:link w:val="KommentaariteemaMrk"/>
    <w:uiPriority w:val="99"/>
    <w:semiHidden/>
    <w:unhideWhenUsed/>
    <w:rsid w:val="00005F78"/>
    <w:pPr>
      <w:spacing w:after="160"/>
      <w:jc w:val="left"/>
    </w:pPr>
    <w:rPr>
      <w:rFonts w:asciiTheme="minorHAnsi" w:eastAsiaTheme="minorHAnsi" w:hAnsiTheme="minorHAnsi" w:cstheme="minorBidi"/>
      <w:b/>
      <w:bCs/>
      <w:kern w:val="2"/>
      <w14:ligatures w14:val="standardContextual"/>
    </w:rPr>
  </w:style>
  <w:style w:type="character" w:customStyle="1" w:styleId="KommentaariteemaMrk">
    <w:name w:val="Kommentaari teema Märk"/>
    <w:basedOn w:val="KommentaaritekstMrk"/>
    <w:link w:val="Kommentaariteema"/>
    <w:uiPriority w:val="99"/>
    <w:semiHidden/>
    <w:rsid w:val="00005F78"/>
    <w:rPr>
      <w:rFonts w:ascii="Arial" w:eastAsia="Times New Roman" w:hAnsi="Arial" w:cs="Times New Roman"/>
      <w:b/>
      <w:bCs/>
      <w:kern w:val="0"/>
      <w:sz w:val="20"/>
      <w:szCs w:val="20"/>
      <w14:ligatures w14:val="none"/>
    </w:rPr>
  </w:style>
  <w:style w:type="paragraph" w:styleId="Redaktsioon">
    <w:name w:val="Revision"/>
    <w:hidden/>
    <w:uiPriority w:val="99"/>
    <w:semiHidden/>
    <w:rsid w:val="00597430"/>
    <w:pPr>
      <w:spacing w:after="0" w:line="240" w:lineRule="auto"/>
    </w:pPr>
  </w:style>
  <w:style w:type="paragraph" w:styleId="Jutumullitekst">
    <w:name w:val="Balloon Text"/>
    <w:basedOn w:val="Normaallaad"/>
    <w:link w:val="JutumullitekstMrk"/>
    <w:uiPriority w:val="99"/>
    <w:semiHidden/>
    <w:unhideWhenUsed/>
    <w:rsid w:val="00A60A07"/>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A60A07"/>
    <w:rPr>
      <w:rFonts w:ascii="Segoe UI" w:hAnsi="Segoe UI" w:cs="Segoe UI"/>
      <w:sz w:val="18"/>
      <w:szCs w:val="18"/>
    </w:rPr>
  </w:style>
  <w:style w:type="character" w:styleId="Klastatudhperlink">
    <w:name w:val="FollowedHyperlink"/>
    <w:basedOn w:val="Liguvaikefont"/>
    <w:uiPriority w:val="99"/>
    <w:semiHidden/>
    <w:unhideWhenUsed/>
    <w:rsid w:val="00C6764A"/>
    <w:rPr>
      <w:color w:val="954F72" w:themeColor="followedHyperlink"/>
      <w:u w:val="single"/>
    </w:rPr>
  </w:style>
  <w:style w:type="character" w:customStyle="1" w:styleId="Pealkiri3Mrk">
    <w:name w:val="Pealkiri 3 Märk"/>
    <w:basedOn w:val="Liguvaikefont"/>
    <w:link w:val="Pealkiri3"/>
    <w:uiPriority w:val="9"/>
    <w:semiHidden/>
    <w:rsid w:val="00D600B8"/>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440952">
      <w:bodyDiv w:val="1"/>
      <w:marLeft w:val="0"/>
      <w:marRight w:val="0"/>
      <w:marTop w:val="0"/>
      <w:marBottom w:val="0"/>
      <w:divBdr>
        <w:top w:val="none" w:sz="0" w:space="0" w:color="auto"/>
        <w:left w:val="none" w:sz="0" w:space="0" w:color="auto"/>
        <w:bottom w:val="none" w:sz="0" w:space="0" w:color="auto"/>
        <w:right w:val="none" w:sz="0" w:space="0" w:color="auto"/>
      </w:divBdr>
    </w:div>
    <w:div w:id="768043154">
      <w:bodyDiv w:val="1"/>
      <w:marLeft w:val="0"/>
      <w:marRight w:val="0"/>
      <w:marTop w:val="0"/>
      <w:marBottom w:val="0"/>
      <w:divBdr>
        <w:top w:val="none" w:sz="0" w:space="0" w:color="auto"/>
        <w:left w:val="none" w:sz="0" w:space="0" w:color="auto"/>
        <w:bottom w:val="none" w:sz="0" w:space="0" w:color="auto"/>
        <w:right w:val="none" w:sz="0" w:space="0" w:color="auto"/>
      </w:divBdr>
    </w:div>
    <w:div w:id="938491970">
      <w:bodyDiv w:val="1"/>
      <w:marLeft w:val="0"/>
      <w:marRight w:val="0"/>
      <w:marTop w:val="0"/>
      <w:marBottom w:val="0"/>
      <w:divBdr>
        <w:top w:val="none" w:sz="0" w:space="0" w:color="auto"/>
        <w:left w:val="none" w:sz="0" w:space="0" w:color="auto"/>
        <w:bottom w:val="none" w:sz="0" w:space="0" w:color="auto"/>
        <w:right w:val="none" w:sz="0" w:space="0" w:color="auto"/>
      </w:divBdr>
    </w:div>
    <w:div w:id="1298141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hyperlink" Target="mailto:heli.paluste@sm.ee" TargetMode="External"/><Relationship Id="rId26" Type="http://schemas.openxmlformats.org/officeDocument/2006/relationships/hyperlink" Target="https://www.sm.ee/media/3450/download" TargetMode="External"/><Relationship Id="rId3" Type="http://schemas.openxmlformats.org/officeDocument/2006/relationships/customXml" Target="../customXml/item3.xml"/><Relationship Id="rId21" Type="http://schemas.openxmlformats.org/officeDocument/2006/relationships/hyperlink" Target="mailto:eda.lopato@sm.ee" TargetMode="External"/><Relationship Id="rId7" Type="http://schemas.openxmlformats.org/officeDocument/2006/relationships/styles" Target="styles.xml"/><Relationship Id="rId12" Type="http://schemas.openxmlformats.org/officeDocument/2006/relationships/comments" Target="comments.xml"/><Relationship Id="rId17" Type="http://schemas.openxmlformats.org/officeDocument/2006/relationships/hyperlink" Target="mailto:kaily.susi@sm.ee" TargetMode="External"/><Relationship Id="rId25" Type="http://schemas.openxmlformats.org/officeDocument/2006/relationships/hyperlink" Target="https://eelnoud.valitsus.ee/main/mount/docList/ddb55253-c909-4a4f-a516-fd797cbcb219"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mari.amos@sm.ee"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lily.mals@sm.ee" TargetMode="External"/><Relationship Id="rId5" Type="http://schemas.openxmlformats.org/officeDocument/2006/relationships/customXml" Target="../customXml/item5.xml"/><Relationship Id="rId15" Type="http://schemas.microsoft.com/office/2018/08/relationships/commentsExtensible" Target="commentsExtensible.xml"/><Relationship Id="rId23" Type="http://schemas.openxmlformats.org/officeDocument/2006/relationships/hyperlink" Target="mailto:ave.schultz@sm.ee"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mailto:aive.telling@sm.e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microsoft.com/office/2016/09/relationships/commentsIds" Target="commentsIds.xml"/><Relationship Id="rId22" Type="http://schemas.openxmlformats.org/officeDocument/2006/relationships/hyperlink" Target="mailto:liisa.koreinik@sm.ee" TargetMode="External"/><Relationship Id="rId27" Type="http://schemas.openxmlformats.org/officeDocument/2006/relationships/hyperlink" Target="https://www.riigikogu.ee/tegevus/eelnoud/eelnou/92ed54a3-0200-4f43-a212-8729ea4825b5/ravimiseaduse-ravikindlustuse-seaduse-ja-tervishoiuteenuste-korraldamise-seaduse-muutmise-seadus" TargetMode="Externa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alvira.fi/web/en/tobacco/-tupakan-tuotevalvonta-/-ilmoitukset-" TargetMode="External"/><Relationship Id="rId7" Type="http://schemas.openxmlformats.org/officeDocument/2006/relationships/hyperlink" Target="https://www.riigikogu.ee/tegevus/eelnoud/eelnou/f276271a-1a38-4b1a-b0cd-cae1f59df8d5/Tervishoiuteenuste%20korraldamise%20seaduse%20ja%20vangistusseaduse%20muutmise%20seadus" TargetMode="External"/><Relationship Id="rId2" Type="http://schemas.openxmlformats.org/officeDocument/2006/relationships/hyperlink" Target="https://www.sik.dk/en/business/legal-guides/e-cigarettes/registration-e-cigarette-products/fees-registration-electronic-cigarettes-and-refill-containers" TargetMode="External"/><Relationship Id="rId1" Type="http://schemas.openxmlformats.org/officeDocument/2006/relationships/hyperlink" Target="https://www.folkhalsomyndigheten.se/the-public-health-agency-of-sweden/living-conditions-and-lifestyle/andtg/legal-requirements/e-cigarettes-refill-containers/requirements-on-electronic-cigarettes-and-refill-containers/" TargetMode="External"/><Relationship Id="rId6" Type="http://schemas.openxmlformats.org/officeDocument/2006/relationships/hyperlink" Target="https://www.riigikogu.ee/tegevus/eelnoud/eelnou/cee4069a-2dde-432f-8fe5-a35559b0ea13/eesti-haigekassa-seaduse-muutmise-ja-sellega-seonduvalt-teiste-seaduste-muutmise-seadus-eesti-haigekassa-nimetamine-tervisekassaks" TargetMode="External"/><Relationship Id="rId5" Type="http://schemas.openxmlformats.org/officeDocument/2006/relationships/hyperlink" Target="https://www.riigiteataja.ee/akt/111032023009" TargetMode="External"/><Relationship Id="rId4" Type="http://schemas.openxmlformats.org/officeDocument/2006/relationships/hyperlink" Target="https://www.health.belgium.be/en/specific-regulation-tobacco-products"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ff8a95a-bdca-4bd1-9f28-df5ebd643b89">HXU5DPSK444F-947444548-24243</_dlc_DocId>
    <_dlc_DocIdUrl xmlns="aff8a95a-bdca-4bd1-9f28-df5ebd643b89">
      <Url>https://kontor.rik.ee/sm/_layouts/15/DocIdRedir.aspx?ID=HXU5DPSK444F-947444548-24243</Url>
      <Description>HXU5DPSK444F-947444548-24243</Description>
    </_dlc_DocIdUrl>
    <Lisainfo xmlns="0c0c7f0a-cfff-4da3-bf4b-351368c4d1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79F7799B0CFE894F884EAB1620C1FEAE" ma:contentTypeVersion="3" ma:contentTypeDescription="Loo uus dokument" ma:contentTypeScope="" ma:versionID="dad839998c855217f981617064a6def0">
  <xsd:schema xmlns:xsd="http://www.w3.org/2001/XMLSchema" xmlns:xs="http://www.w3.org/2001/XMLSchema" xmlns:p="http://schemas.microsoft.com/office/2006/metadata/properties" xmlns:ns2="aff8a95a-bdca-4bd1-9f28-df5ebd643b89" xmlns:ns3="0c0c7f0a-cfff-4da3-bf4b-351368c4d1a1" targetNamespace="http://schemas.microsoft.com/office/2006/metadata/properties" ma:root="true" ma:fieldsID="33bf2686ad9173138ca6b10f878b1fa3" ns2:_="" ns3:_="">
    <xsd:import namespace="aff8a95a-bdca-4bd1-9f28-df5ebd643b89"/>
    <xsd:import namespace="0c0c7f0a-cfff-4da3-bf4b-351368c4d1a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Lisainf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f8a95a-bdca-4bd1-9f28-df5ebd643b89"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c0c7f0a-cfff-4da3-bf4b-351368c4d1a1" elementFormDefault="qualified">
    <xsd:import namespace="http://schemas.microsoft.com/office/2006/documentManagement/types"/>
    <xsd:import namespace="http://schemas.microsoft.com/office/infopath/2007/PartnerControls"/>
    <xsd:element name="Lisainfo" ma:index="13" nillable="true" ma:displayName="Lisainfo" ma:internalName="Lisainfo">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07984D-4DB1-42D7-B3F6-8E1A87CC4D42}">
  <ds:schemaRefs>
    <ds:schemaRef ds:uri="0c0c7f0a-cfff-4da3-bf4b-351368c4d1a1"/>
    <ds:schemaRef ds:uri="http://purl.org/dc/elements/1.1/"/>
    <ds:schemaRef ds:uri="http://schemas.openxmlformats.org/package/2006/metadata/core-properties"/>
    <ds:schemaRef ds:uri="http://schemas.microsoft.com/office/infopath/2007/PartnerControls"/>
    <ds:schemaRef ds:uri="http://schemas.microsoft.com/office/2006/documentManagement/types"/>
    <ds:schemaRef ds:uri="http://purl.org/dc/terms/"/>
    <ds:schemaRef ds:uri="http://schemas.microsoft.com/office/2006/metadata/properties"/>
    <ds:schemaRef ds:uri="aff8a95a-bdca-4bd1-9f28-df5ebd643b89"/>
    <ds:schemaRef ds:uri="http://purl.org/dc/dcmitype/"/>
    <ds:schemaRef ds:uri="http://www.w3.org/XML/1998/namespace"/>
  </ds:schemaRefs>
</ds:datastoreItem>
</file>

<file path=customXml/itemProps2.xml><?xml version="1.0" encoding="utf-8"?>
<ds:datastoreItem xmlns:ds="http://schemas.openxmlformats.org/officeDocument/2006/customXml" ds:itemID="{5B74E767-63DF-4BE8-A350-4CB5F397B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f8a95a-bdca-4bd1-9f28-df5ebd643b89"/>
    <ds:schemaRef ds:uri="0c0c7f0a-cfff-4da3-bf4b-351368c4d1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090753-CEF2-47B6-B905-7012B4B7EAB3}">
  <ds:schemaRefs>
    <ds:schemaRef ds:uri="http://schemas.microsoft.com/sharepoint/events"/>
  </ds:schemaRefs>
</ds:datastoreItem>
</file>

<file path=customXml/itemProps4.xml><?xml version="1.0" encoding="utf-8"?>
<ds:datastoreItem xmlns:ds="http://schemas.openxmlformats.org/officeDocument/2006/customXml" ds:itemID="{E0EE8581-1207-4910-B559-304D9A90312A}">
  <ds:schemaRefs>
    <ds:schemaRef ds:uri="http://schemas.openxmlformats.org/officeDocument/2006/bibliography"/>
  </ds:schemaRefs>
</ds:datastoreItem>
</file>

<file path=customXml/itemProps5.xml><?xml version="1.0" encoding="utf-8"?>
<ds:datastoreItem xmlns:ds="http://schemas.openxmlformats.org/officeDocument/2006/customXml" ds:itemID="{5985CC59-52B4-43CF-94A4-382BD4ABE31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2210</TotalTime>
  <Pages>1</Pages>
  <Words>11480</Words>
  <Characters>66584</Characters>
  <Application>Microsoft Office Word</Application>
  <DocSecurity>0</DocSecurity>
  <Lines>554</Lines>
  <Paragraphs>155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Jurs</dc:creator>
  <cp:keywords/>
  <dc:description/>
  <cp:lastModifiedBy>Helen Uustalu</cp:lastModifiedBy>
  <cp:revision>72</cp:revision>
  <dcterms:created xsi:type="dcterms:W3CDTF">2023-12-14T01:33:00Z</dcterms:created>
  <dcterms:modified xsi:type="dcterms:W3CDTF">2024-01-17T11:00:00Z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0x01010079F7799B0CFE894F884EAB1620C1FEAE</vt:lpwstr>
  </property>
  <property fmtid="{D5CDD505-2E9C-101B-9397-08002B2CF9AE}" pid="3" name="_dlc_DocIdItemGuid">
    <vt:lpwstr>093b4079-f7a5-4630-9feb-454c3085dcb5</vt:lpwstr>
  </property>
</Properties>
</file>